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1AA8" w:rsidRDefault="006D1AA8">
      <w:pPr>
        <w:ind w:firstLine="0"/>
        <w:jc w:val="center"/>
      </w:pPr>
      <w:r>
        <w:rPr>
          <w:b/>
          <w:bCs/>
        </w:rPr>
        <w:t xml:space="preserve">ΤΥΠΟΠΟΙΗΜΕΝΟ ΕΝΤΥΠΟ ΥΠΕΥΘΥΝΗΣ ΔΗΛΩΣΗΣ </w:t>
      </w:r>
      <w:r>
        <w:rPr>
          <w:b/>
          <w:bCs/>
          <w:sz w:val="24"/>
          <w:szCs w:val="24"/>
        </w:rPr>
        <w:t>(TEΥΔ)</w:t>
      </w:r>
    </w:p>
    <w:p w:rsidR="006D1AA8" w:rsidRDefault="006D1AA8">
      <w:pPr>
        <w:jc w:val="center"/>
      </w:pPr>
      <w:r>
        <w:rPr>
          <w:b/>
          <w:bCs/>
          <w:sz w:val="24"/>
          <w:szCs w:val="24"/>
        </w:rPr>
        <w:t>[άρθρου 79 παρ. 4 ν. 4412/2016 (Α 147)]</w:t>
      </w:r>
    </w:p>
    <w:p w:rsidR="006D1AA8" w:rsidRDefault="006D1AA8">
      <w:pPr>
        <w:ind w:firstLine="0"/>
        <w:jc w:val="center"/>
      </w:pPr>
      <w:r>
        <w:rPr>
          <w:b/>
          <w:bCs/>
          <w:color w:val="669900"/>
          <w:sz w:val="24"/>
          <w:szCs w:val="24"/>
          <w:u w:val="single"/>
        </w:rPr>
        <w:t xml:space="preserve"> </w:t>
      </w:r>
      <w:r>
        <w:rPr>
          <w:b/>
          <w:bCs/>
          <w:color w:val="00000A"/>
          <w:sz w:val="24"/>
          <w:szCs w:val="24"/>
          <w:u w:val="single"/>
        </w:rPr>
        <w:t>για διαδικασίες σύναψης δημόσιας σύμβασης κάτω των ορίων των οδηγιών</w:t>
      </w:r>
    </w:p>
    <w:p w:rsidR="006D1AA8" w:rsidRDefault="006D1AA8">
      <w:pPr>
        <w:ind w:firstLine="0"/>
        <w:jc w:val="center"/>
      </w:pPr>
      <w:r>
        <w:rPr>
          <w:b/>
          <w:bCs/>
          <w:u w:val="single"/>
        </w:rPr>
        <w:t>Μέρος Ι: Πληροφορίες σχετικά με την αναθέτουσα αρχή/αναθέτοντα φορέα</w:t>
      </w:r>
      <w:r>
        <w:rPr>
          <w:rStyle w:val="1"/>
          <w:b/>
          <w:bCs/>
          <w:u w:val="single"/>
        </w:rPr>
        <w:endnoteReference w:id="1"/>
      </w:r>
      <w:r>
        <w:rPr>
          <w:b/>
          <w:bCs/>
          <w:u w:val="single"/>
        </w:rPr>
        <w:t xml:space="preserve">  και τη διαδικασία ανάθεσης</w:t>
      </w:r>
    </w:p>
    <w:p w:rsidR="006D1AA8" w:rsidRDefault="006D1AA8">
      <w:pPr>
        <w:pBdr>
          <w:top w:val="single" w:sz="2" w:space="1" w:color="000000"/>
          <w:left w:val="single" w:sz="2" w:space="1" w:color="000000"/>
          <w:bottom w:val="single" w:sz="2" w:space="1" w:color="000000"/>
          <w:right w:val="single" w:sz="2" w:space="1" w:color="000000"/>
        </w:pBdr>
        <w:shd w:val="clear" w:color="auto" w:fill="CCCCCC"/>
        <w:ind w:firstLine="0"/>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3" w:type="dxa"/>
        <w:tblLayout w:type="fixed"/>
        <w:tblCellMar>
          <w:top w:w="55" w:type="dxa"/>
          <w:left w:w="55" w:type="dxa"/>
          <w:bottom w:w="55" w:type="dxa"/>
          <w:right w:w="55" w:type="dxa"/>
        </w:tblCellMar>
        <w:tblLook w:val="0000"/>
      </w:tblPr>
      <w:tblGrid>
        <w:gridCol w:w="8965"/>
      </w:tblGrid>
      <w:tr w:rsidR="006D1AA8">
        <w:tc>
          <w:tcPr>
            <w:tcW w:w="8965" w:type="dxa"/>
            <w:tcBorders>
              <w:top w:val="single" w:sz="2" w:space="0" w:color="000000"/>
              <w:left w:val="single" w:sz="2" w:space="0" w:color="000000"/>
              <w:bottom w:val="single" w:sz="2" w:space="0" w:color="000000"/>
              <w:right w:val="single" w:sz="2" w:space="0" w:color="000000"/>
            </w:tcBorders>
            <w:shd w:val="clear" w:color="auto" w:fill="B2B2B2"/>
          </w:tcPr>
          <w:p w:rsidR="006D1AA8" w:rsidRDefault="006D1AA8">
            <w:pPr>
              <w:spacing w:after="0"/>
              <w:ind w:firstLine="0"/>
            </w:pPr>
            <w:r>
              <w:rPr>
                <w:b/>
                <w:bCs/>
              </w:rPr>
              <w:t>Α: Ονομασία, διεύθυνση και στοιχεία επικοινωνίας της αναθέτουσας αρχής (αα)/ αναθέτοντα φορέα (αφ)</w:t>
            </w:r>
          </w:p>
          <w:p w:rsidR="006D1AA8" w:rsidRDefault="006D1AA8">
            <w:pPr>
              <w:spacing w:after="0"/>
              <w:ind w:firstLine="0"/>
            </w:pPr>
            <w:r>
              <w:t>- Ονομασία: [ΔΗΜΟΣ ΕΔΕΣΣΑΣ]</w:t>
            </w:r>
          </w:p>
          <w:p w:rsidR="006D1AA8" w:rsidRDefault="006D1AA8">
            <w:pPr>
              <w:spacing w:after="0"/>
              <w:ind w:firstLine="0"/>
            </w:pPr>
            <w:r>
              <w:t>- Κωδικός  Αναθέτουσας Αρχής / Αναθέτοντα Φορέα ΚΗΜΔΗΣ : 6086</w:t>
            </w:r>
          </w:p>
          <w:p w:rsidR="006D1AA8" w:rsidRDefault="006D1AA8">
            <w:pPr>
              <w:spacing w:after="0"/>
              <w:ind w:firstLine="0"/>
            </w:pPr>
            <w:r>
              <w:t xml:space="preserve">- Ταχυδρομική διεύθυνση / Πόλη / Ταχ. Κωδικός: </w:t>
            </w:r>
            <w:r>
              <w:rPr>
                <w:rFonts w:ascii="Cambria" w:hAnsi="Cambria" w:cs="Cambria"/>
                <w:b/>
                <w:bCs/>
              </w:rPr>
              <w:t xml:space="preserve">Πλατεία Αιγών 1 / </w:t>
            </w:r>
            <w:r>
              <w:rPr>
                <w:rFonts w:ascii="Cambria" w:hAnsi="Cambria" w:cs="Cambria"/>
                <w:b/>
                <w:bCs/>
                <w:spacing w:val="5"/>
              </w:rPr>
              <w:t>Δήμος</w:t>
            </w:r>
            <w:r>
              <w:rPr>
                <w:rFonts w:ascii="Cambria" w:hAnsi="Cambria" w:cs="Cambria"/>
                <w:b/>
                <w:bCs/>
                <w:spacing w:val="5"/>
                <w:lang w:eastAsia="el-GR"/>
              </w:rPr>
              <w:t xml:space="preserve"> </w:t>
            </w:r>
            <w:r>
              <w:rPr>
                <w:rFonts w:ascii="Cambria" w:hAnsi="Cambria" w:cs="Cambria"/>
                <w:b/>
                <w:bCs/>
                <w:spacing w:val="5"/>
              </w:rPr>
              <w:t>Έδεσσας/ 58200</w:t>
            </w:r>
          </w:p>
          <w:p w:rsidR="006D1AA8" w:rsidRDefault="006D1AA8">
            <w:pPr>
              <w:spacing w:after="0"/>
              <w:ind w:firstLine="0"/>
            </w:pPr>
            <w:r>
              <w:t xml:space="preserve">- Αρμόδιος για πληροφορίες: </w:t>
            </w:r>
            <w:r>
              <w:rPr>
                <w:rFonts w:ascii="Cambria" w:hAnsi="Cambria" w:cs="Cambria"/>
                <w:b/>
                <w:bCs/>
              </w:rPr>
              <w:t>Σάββας Νεσλεχανίδης</w:t>
            </w:r>
          </w:p>
          <w:p w:rsidR="006D1AA8" w:rsidRDefault="006D1AA8">
            <w:pPr>
              <w:spacing w:after="0"/>
              <w:ind w:firstLine="0"/>
            </w:pPr>
            <w:r>
              <w:t xml:space="preserve">- Τηλέφωνο: </w:t>
            </w:r>
            <w:r>
              <w:rPr>
                <w:rFonts w:ascii="Cambria" w:hAnsi="Cambria" w:cs="Cambria"/>
                <w:b/>
                <w:bCs/>
              </w:rPr>
              <w:t>2381350719</w:t>
            </w:r>
          </w:p>
          <w:p w:rsidR="006D1AA8" w:rsidRDefault="006D1AA8">
            <w:pPr>
              <w:spacing w:after="0"/>
              <w:ind w:firstLine="0"/>
            </w:pPr>
            <w:r>
              <w:t xml:space="preserve">- Ηλ. ταχυδρομείο: </w:t>
            </w:r>
            <w:r>
              <w:rPr>
                <w:b/>
                <w:bCs/>
                <w:lang w:val="en-US"/>
              </w:rPr>
              <w:t>snesle</w:t>
            </w:r>
            <w:r>
              <w:rPr>
                <w:rFonts w:ascii="Cambria" w:hAnsi="Cambria" w:cs="Cambria"/>
                <w:b/>
                <w:bCs/>
              </w:rPr>
              <w:t xml:space="preserve">@edessa.gr          </w:t>
            </w:r>
          </w:p>
          <w:p w:rsidR="006D1AA8" w:rsidRDefault="006D1AA8">
            <w:pPr>
              <w:spacing w:after="0"/>
              <w:ind w:firstLine="0"/>
            </w:pPr>
            <w:r>
              <w:t xml:space="preserve">- Διεύθυνση στο Διαδίκτυο (διεύθυνση δικτυακού τόπου) : </w:t>
            </w:r>
            <w:hyperlink r:id="rId7" w:history="1">
              <w:r>
                <w:rPr>
                  <w:rStyle w:val="Hyperlink"/>
                  <w:rFonts w:ascii="Cambria" w:hAnsi="Cambria" w:cs="Cambria"/>
                  <w:b/>
                  <w:bCs/>
                  <w:spacing w:val="5"/>
                </w:rPr>
                <w:t>www.</w:t>
              </w:r>
              <w:r>
                <w:rPr>
                  <w:rStyle w:val="Hyperlink"/>
                  <w:rFonts w:ascii="Cambria" w:hAnsi="Cambria" w:cs="Cambria"/>
                  <w:b/>
                  <w:bCs/>
                  <w:spacing w:val="5"/>
                  <w:lang w:val="en-US"/>
                </w:rPr>
                <w:t>edessa</w:t>
              </w:r>
              <w:r>
                <w:rPr>
                  <w:rStyle w:val="Hyperlink"/>
                  <w:rFonts w:ascii="Cambria" w:hAnsi="Cambria" w:cs="Cambria"/>
                  <w:b/>
                  <w:bCs/>
                  <w:spacing w:val="5"/>
                </w:rPr>
                <w:t>.gr</w:t>
              </w:r>
            </w:hyperlink>
          </w:p>
        </w:tc>
      </w:tr>
      <w:tr w:rsidR="006D1AA8">
        <w:tc>
          <w:tcPr>
            <w:tcW w:w="8965" w:type="dxa"/>
            <w:tcBorders>
              <w:top w:val="nil"/>
              <w:left w:val="single" w:sz="2" w:space="0" w:color="000000"/>
              <w:bottom w:val="single" w:sz="2" w:space="0" w:color="000000"/>
              <w:right w:val="single" w:sz="2" w:space="0" w:color="000000"/>
            </w:tcBorders>
            <w:shd w:val="clear" w:color="auto" w:fill="B2B2B2"/>
          </w:tcPr>
          <w:p w:rsidR="006D1AA8" w:rsidRDefault="006D1AA8">
            <w:pPr>
              <w:spacing w:after="0"/>
              <w:ind w:firstLine="0"/>
            </w:pPr>
            <w:r>
              <w:rPr>
                <w:b/>
                <w:bCs/>
              </w:rPr>
              <w:t>Β: Πληροφορίες σχετικά με τη διαδικασία σύναψης σύμβασης</w:t>
            </w:r>
          </w:p>
          <w:p w:rsidR="006D1AA8" w:rsidRDefault="006D1AA8">
            <w:pPr>
              <w:spacing w:after="0"/>
              <w:ind w:firstLine="0"/>
              <w:rPr>
                <w:rFonts w:ascii="Cambria" w:hAnsi="Cambria" w:cs="Cambria"/>
              </w:rPr>
            </w:pPr>
            <w:r>
              <w:t xml:space="preserve">- Τίτλος ή σύντομη περιγραφή της δημόσιας σύμβασης (συμπεριλαμβανομένου του σχετικού </w:t>
            </w:r>
            <w:r>
              <w:rPr>
                <w:lang w:val="en-US"/>
              </w:rPr>
              <w:t>CPV</w:t>
            </w:r>
            <w:r>
              <w:t xml:space="preserve">): </w:t>
            </w:r>
            <w:r>
              <w:rPr>
                <w:rFonts w:ascii="Trebuchet MS" w:hAnsi="Trebuchet MS" w:cs="Trebuchet MS"/>
                <w:b/>
                <w:bCs/>
                <w:sz w:val="21"/>
                <w:szCs w:val="21"/>
              </w:rPr>
              <w:t xml:space="preserve">Τοπογραφική Αποτύπωση, Κτηματογράφηση, Μελέτη οδού αγροτικής οδοποιίας Φλαμουριάς - </w:t>
            </w:r>
            <w:r>
              <w:rPr>
                <w:rFonts w:ascii="Cambria" w:hAnsi="Cambria" w:cs="Cambria"/>
                <w:b/>
                <w:bCs/>
              </w:rPr>
              <w:t>Εκτιμώμενης αξίας  45.837,26 € (πλέον Φ.Π.Α. 24  %)</w:t>
            </w:r>
          </w:p>
          <w:p w:rsidR="006D1AA8" w:rsidRDefault="006D1AA8">
            <w:pPr>
              <w:spacing w:after="0"/>
              <w:ind w:firstLine="0"/>
            </w:pPr>
            <w:r>
              <w:t xml:space="preserve"> </w:t>
            </w:r>
            <w:r>
              <w:rPr>
                <w:lang w:val="en-US"/>
              </w:rPr>
              <w:t>CPV</w:t>
            </w:r>
            <w:r>
              <w:t xml:space="preserve"> - 71320000-7</w:t>
            </w:r>
          </w:p>
          <w:p w:rsidR="006D1AA8" w:rsidRDefault="006D1AA8">
            <w:pPr>
              <w:spacing w:after="0"/>
              <w:ind w:firstLine="0"/>
            </w:pPr>
            <w:r>
              <w:t>- Κωδικός στο ΚΗΜΔΗΣ: [19</w:t>
            </w:r>
            <w:r>
              <w:rPr>
                <w:lang w:val="en-US"/>
              </w:rPr>
              <w:t>PEOC</w:t>
            </w:r>
            <w:r>
              <w:t>005874299]</w:t>
            </w:r>
          </w:p>
          <w:p w:rsidR="006D1AA8" w:rsidRDefault="006D1AA8">
            <w:pPr>
              <w:spacing w:after="0"/>
              <w:ind w:firstLine="0"/>
            </w:pPr>
            <w:r>
              <w:t>- Η σύμβαση αναφέρεται σε έργα, προμήθειες, ή υπηρεσίες : [</w:t>
            </w:r>
            <w:ins w:id="0" w:author="ΛΟΥΚΙΑ ΣΙΒΑΡΟΠΟΥΛΟΥ" w:date="2017-12-14T10:34:00Z">
              <w:r>
                <w:t>ΜΕΛΕΤΕΣ</w:t>
              </w:r>
            </w:ins>
            <w:r>
              <w:t>]</w:t>
            </w:r>
          </w:p>
          <w:p w:rsidR="006D1AA8" w:rsidRDefault="006D1AA8">
            <w:pPr>
              <w:spacing w:after="0"/>
              <w:ind w:firstLine="0"/>
            </w:pPr>
            <w:r>
              <w:t>- Εφόσον υφίστανται, ένδειξη ύπαρξης σχετικών τμημάτων : [ΟΧΙ]</w:t>
            </w:r>
          </w:p>
          <w:p w:rsidR="006D1AA8" w:rsidRDefault="006D1AA8">
            <w:pPr>
              <w:spacing w:after="0"/>
              <w:ind w:firstLine="0"/>
            </w:pPr>
            <w:r>
              <w:t>- Αριθμός αναφοράς που αποδίδεται στον φάκελο από την αναθέτουσα αρχή : Μ</w:t>
            </w:r>
            <w:r>
              <w:rPr>
                <w:rFonts w:ascii="Cambria" w:hAnsi="Cambria" w:cs="Cambria"/>
                <w:b/>
                <w:bCs/>
              </w:rPr>
              <w:t>ελέτη 51M/2019</w:t>
            </w:r>
          </w:p>
        </w:tc>
      </w:tr>
    </w:tbl>
    <w:p w:rsidR="006D1AA8" w:rsidRDefault="006D1AA8"/>
    <w:p w:rsidR="006D1AA8" w:rsidRDefault="006D1AA8">
      <w:pPr>
        <w:shd w:val="clear" w:color="auto" w:fill="B2B2B2"/>
        <w:ind w:firstLine="0"/>
      </w:pPr>
      <w:r>
        <w:t>ΟΛΕΣ ΟΙ ΥΠΟΛΟΙΠΕΣ ΠΛΗΡΟΦΟΡΙΕΣ ΣΕ ΚΑΘΕ ΕΝΟΤΗΤΑ ΤΟΥ ΤΕΥΔ ΘΑ ΠΡΕΠΕΙ ΝΑ ΣΥΜΠΛΗΡΩΘΟΥΝ ΑΠΟ ΤΟΝ ΟΙΚΟΝΟΜΙΚΟ ΦΟΡΕΑ</w:t>
      </w:r>
    </w:p>
    <w:p w:rsidR="006D1AA8" w:rsidRDefault="006D1AA8">
      <w:pPr>
        <w:pageBreakBefore/>
        <w:ind w:firstLine="0"/>
        <w:jc w:val="center"/>
      </w:pPr>
      <w:r>
        <w:rPr>
          <w:b/>
          <w:bCs/>
          <w:u w:val="single"/>
        </w:rPr>
        <w:t>Μέρος II: Πληροφορίες σχετικά με τον οικονομικό φορέα</w:t>
      </w:r>
    </w:p>
    <w:p w:rsidR="006D1AA8" w:rsidRDefault="006D1AA8">
      <w:pPr>
        <w:ind w:firstLine="0"/>
        <w:jc w:val="center"/>
      </w:pPr>
      <w:r>
        <w:rPr>
          <w:b/>
          <w:bCs/>
        </w:rPr>
        <w:t>Α: Πληροφορίες σχετικά με τον οικονομικό φορέα</w:t>
      </w:r>
    </w:p>
    <w:tbl>
      <w:tblPr>
        <w:tblW w:w="0" w:type="auto"/>
        <w:tblInd w:w="-106" w:type="dxa"/>
        <w:tblLayout w:type="fixed"/>
        <w:tblLook w:val="0000"/>
      </w:tblPr>
      <w:tblGrid>
        <w:gridCol w:w="4479"/>
        <w:gridCol w:w="4510"/>
      </w:tblGrid>
      <w:tr w:rsidR="006D1AA8">
        <w:tc>
          <w:tcPr>
            <w:tcW w:w="4479" w:type="dxa"/>
            <w:tcBorders>
              <w:top w:val="single" w:sz="4" w:space="0" w:color="000000"/>
              <w:left w:val="single" w:sz="4" w:space="0" w:color="000000"/>
              <w:bottom w:val="single" w:sz="4" w:space="0" w:color="000000"/>
              <w:right w:val="nil"/>
            </w:tcBorders>
          </w:tcPr>
          <w:p w:rsidR="006D1AA8" w:rsidRDefault="006D1AA8">
            <w:pPr>
              <w:spacing w:before="120" w:after="0"/>
              <w:ind w:firstLine="0"/>
            </w:pPr>
            <w:r>
              <w:rPr>
                <w:b/>
                <w:bCs/>
                <w:i/>
                <w:iCs/>
              </w:rPr>
              <w:t>Στοιχεία αναγνώρισης:</w:t>
            </w:r>
          </w:p>
        </w:tc>
        <w:tc>
          <w:tcPr>
            <w:tcW w:w="4510" w:type="dxa"/>
            <w:tcBorders>
              <w:top w:val="single" w:sz="4" w:space="0" w:color="000000"/>
              <w:left w:val="single" w:sz="4" w:space="0" w:color="000000"/>
              <w:bottom w:val="single" w:sz="4" w:space="0" w:color="000000"/>
              <w:right w:val="single" w:sz="4" w:space="0" w:color="000000"/>
            </w:tcBorders>
          </w:tcPr>
          <w:p w:rsidR="006D1AA8" w:rsidRDefault="006D1AA8">
            <w:pPr>
              <w:spacing w:after="0"/>
              <w:ind w:firstLine="0"/>
            </w:pPr>
            <w:r>
              <w:rPr>
                <w:b/>
                <w:bCs/>
                <w:i/>
                <w:iCs/>
              </w:rPr>
              <w:t>Απάντηση:</w:t>
            </w:r>
          </w:p>
        </w:tc>
      </w:tr>
      <w:tr w:rsidR="006D1AA8">
        <w:tc>
          <w:tcPr>
            <w:tcW w:w="4479" w:type="dxa"/>
            <w:tcBorders>
              <w:top w:val="single" w:sz="4" w:space="0" w:color="000000"/>
              <w:left w:val="single" w:sz="4" w:space="0" w:color="000000"/>
              <w:bottom w:val="single" w:sz="4" w:space="0" w:color="000000"/>
              <w:right w:val="nil"/>
            </w:tcBorders>
          </w:tcPr>
          <w:p w:rsidR="006D1AA8" w:rsidRDefault="006D1AA8">
            <w:pPr>
              <w:spacing w:after="0"/>
              <w:ind w:firstLine="0"/>
            </w:pPr>
            <w:r>
              <w:t>Πλήρης Επωνυμία:</w:t>
            </w:r>
          </w:p>
        </w:tc>
        <w:tc>
          <w:tcPr>
            <w:tcW w:w="4510" w:type="dxa"/>
            <w:tcBorders>
              <w:top w:val="single" w:sz="4" w:space="0" w:color="000000"/>
              <w:left w:val="single" w:sz="4" w:space="0" w:color="000000"/>
              <w:bottom w:val="single" w:sz="4" w:space="0" w:color="000000"/>
              <w:right w:val="single" w:sz="4" w:space="0" w:color="000000"/>
            </w:tcBorders>
          </w:tcPr>
          <w:p w:rsidR="006D1AA8" w:rsidRDefault="006D1AA8">
            <w:pPr>
              <w:spacing w:after="0"/>
              <w:ind w:firstLine="0"/>
            </w:pPr>
            <w:r>
              <w:t>[   ]</w:t>
            </w:r>
          </w:p>
        </w:tc>
      </w:tr>
      <w:tr w:rsidR="006D1AA8">
        <w:tc>
          <w:tcPr>
            <w:tcW w:w="4479" w:type="dxa"/>
            <w:tcBorders>
              <w:top w:val="single" w:sz="4" w:space="0" w:color="000000"/>
              <w:left w:val="single" w:sz="4" w:space="0" w:color="000000"/>
              <w:bottom w:val="single" w:sz="4" w:space="0" w:color="000000"/>
              <w:right w:val="nil"/>
            </w:tcBorders>
          </w:tcPr>
          <w:p w:rsidR="006D1AA8" w:rsidRDefault="006D1AA8">
            <w:pPr>
              <w:spacing w:after="0"/>
              <w:ind w:firstLine="0"/>
            </w:pPr>
            <w:r>
              <w:t>Αριθμός φορολογικού μητρώου (ΑΦΜ):</w:t>
            </w:r>
          </w:p>
          <w:p w:rsidR="006D1AA8" w:rsidRDefault="006D1AA8">
            <w:pPr>
              <w:spacing w:after="0"/>
              <w:ind w:firstLine="0"/>
            </w:pPr>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10" w:type="dxa"/>
            <w:tcBorders>
              <w:top w:val="single" w:sz="4" w:space="0" w:color="000000"/>
              <w:left w:val="single" w:sz="4" w:space="0" w:color="000000"/>
              <w:bottom w:val="single" w:sz="4" w:space="0" w:color="000000"/>
              <w:right w:val="single" w:sz="4" w:space="0" w:color="000000"/>
            </w:tcBorders>
          </w:tcPr>
          <w:p w:rsidR="006D1AA8" w:rsidRDefault="006D1AA8">
            <w:pPr>
              <w:spacing w:after="0"/>
              <w:ind w:firstLine="0"/>
            </w:pPr>
            <w:r>
              <w:t>[   ]</w:t>
            </w:r>
          </w:p>
        </w:tc>
      </w:tr>
      <w:tr w:rsidR="006D1AA8">
        <w:tc>
          <w:tcPr>
            <w:tcW w:w="4479" w:type="dxa"/>
            <w:tcBorders>
              <w:top w:val="single" w:sz="4" w:space="0" w:color="000000"/>
              <w:left w:val="single" w:sz="4" w:space="0" w:color="000000"/>
              <w:bottom w:val="single" w:sz="4" w:space="0" w:color="000000"/>
              <w:right w:val="nil"/>
            </w:tcBorders>
          </w:tcPr>
          <w:p w:rsidR="006D1AA8" w:rsidRDefault="006D1AA8">
            <w:pPr>
              <w:spacing w:after="0"/>
              <w:ind w:firstLine="0"/>
            </w:pPr>
            <w: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tcPr>
          <w:p w:rsidR="006D1AA8" w:rsidRDefault="006D1AA8">
            <w:pPr>
              <w:spacing w:after="0"/>
              <w:ind w:firstLine="0"/>
            </w:pPr>
            <w:r>
              <w:t>[……]</w:t>
            </w:r>
          </w:p>
        </w:tc>
      </w:tr>
      <w:tr w:rsidR="006D1AA8">
        <w:trPr>
          <w:trHeight w:val="1533"/>
        </w:trPr>
        <w:tc>
          <w:tcPr>
            <w:tcW w:w="4479" w:type="dxa"/>
            <w:tcBorders>
              <w:top w:val="single" w:sz="4" w:space="0" w:color="000000"/>
              <w:left w:val="single" w:sz="4" w:space="0" w:color="000000"/>
              <w:bottom w:val="single" w:sz="4" w:space="0" w:color="000000"/>
              <w:right w:val="nil"/>
            </w:tcBorders>
          </w:tcPr>
          <w:p w:rsidR="006D1AA8" w:rsidRDefault="006D1AA8">
            <w:pPr>
              <w:shd w:val="clear" w:color="auto" w:fill="FFFFFF"/>
              <w:spacing w:after="0"/>
              <w:ind w:firstLine="0"/>
            </w:pPr>
            <w:r>
              <w:t>Αρμόδιος ή αρμόδιοι</w:t>
            </w:r>
            <w:r>
              <w:rPr>
                <w:rStyle w:val="a"/>
                <w:vertAlign w:val="superscript"/>
              </w:rPr>
              <w:endnoteReference w:id="2"/>
            </w:r>
            <w:r>
              <w:rPr>
                <w:rStyle w:val="a"/>
              </w:rPr>
              <w:t xml:space="preserve"> </w:t>
            </w:r>
            <w:r>
              <w:t>:</w:t>
            </w:r>
          </w:p>
          <w:p w:rsidR="006D1AA8" w:rsidRDefault="006D1AA8">
            <w:pPr>
              <w:spacing w:after="0"/>
              <w:ind w:firstLine="0"/>
            </w:pPr>
            <w:r>
              <w:t>Τηλέφωνο:</w:t>
            </w:r>
          </w:p>
          <w:p w:rsidR="006D1AA8" w:rsidRDefault="006D1AA8">
            <w:pPr>
              <w:spacing w:after="0"/>
              <w:ind w:firstLine="0"/>
            </w:pPr>
            <w:r>
              <w:t>Ηλ. ταχυδρομείο:</w:t>
            </w:r>
          </w:p>
          <w:p w:rsidR="006D1AA8" w:rsidRDefault="006D1AA8">
            <w:pPr>
              <w:spacing w:after="0"/>
              <w:ind w:firstLine="0"/>
            </w:pPr>
            <w:r>
              <w:t>Διεύθυνση στο Διαδίκτυο (διεύθυνση δικτυακού τόπου) (</w:t>
            </w:r>
            <w:r>
              <w:rPr>
                <w:i/>
                <w:iCs/>
              </w:rPr>
              <w:t>εάν υπάρχει</w:t>
            </w:r>
            <w:r>
              <w:t>):</w:t>
            </w:r>
          </w:p>
        </w:tc>
        <w:tc>
          <w:tcPr>
            <w:tcW w:w="4510" w:type="dxa"/>
            <w:tcBorders>
              <w:top w:val="single" w:sz="4" w:space="0" w:color="000000"/>
              <w:left w:val="single" w:sz="4" w:space="0" w:color="000000"/>
              <w:bottom w:val="single" w:sz="4" w:space="0" w:color="000000"/>
              <w:right w:val="single" w:sz="4" w:space="0" w:color="000000"/>
            </w:tcBorders>
          </w:tcPr>
          <w:p w:rsidR="006D1AA8" w:rsidRDefault="006D1AA8">
            <w:pPr>
              <w:spacing w:after="0"/>
              <w:ind w:firstLine="0"/>
            </w:pPr>
            <w:r>
              <w:t>[……]</w:t>
            </w:r>
          </w:p>
          <w:p w:rsidR="006D1AA8" w:rsidRDefault="006D1AA8">
            <w:pPr>
              <w:spacing w:after="0"/>
              <w:ind w:firstLine="0"/>
            </w:pPr>
            <w:r>
              <w:t>[……]</w:t>
            </w:r>
          </w:p>
          <w:p w:rsidR="006D1AA8" w:rsidRDefault="006D1AA8">
            <w:pPr>
              <w:spacing w:after="0"/>
              <w:ind w:firstLine="0"/>
            </w:pPr>
            <w:r>
              <w:t>[……]</w:t>
            </w:r>
          </w:p>
          <w:p w:rsidR="006D1AA8" w:rsidRDefault="006D1AA8">
            <w:pPr>
              <w:spacing w:after="0"/>
              <w:ind w:firstLine="0"/>
            </w:pPr>
            <w:r>
              <w:t>[……]</w:t>
            </w:r>
          </w:p>
        </w:tc>
      </w:tr>
      <w:tr w:rsidR="006D1AA8">
        <w:tc>
          <w:tcPr>
            <w:tcW w:w="4479" w:type="dxa"/>
            <w:tcBorders>
              <w:top w:val="single" w:sz="4" w:space="0" w:color="000000"/>
              <w:left w:val="single" w:sz="4" w:space="0" w:color="000000"/>
              <w:bottom w:val="single" w:sz="4" w:space="0" w:color="000000"/>
              <w:right w:val="nil"/>
            </w:tcBorders>
          </w:tcPr>
          <w:p w:rsidR="006D1AA8" w:rsidRDefault="006D1AA8">
            <w:pPr>
              <w:spacing w:after="0"/>
              <w:ind w:firstLine="0"/>
            </w:pPr>
            <w:r>
              <w:rPr>
                <w:b/>
                <w:bCs/>
                <w:i/>
                <w:iCs/>
              </w:rPr>
              <w:t>Γενικές πληροφορίες:</w:t>
            </w:r>
          </w:p>
        </w:tc>
        <w:tc>
          <w:tcPr>
            <w:tcW w:w="4510" w:type="dxa"/>
            <w:tcBorders>
              <w:top w:val="single" w:sz="4" w:space="0" w:color="000000"/>
              <w:left w:val="single" w:sz="4" w:space="0" w:color="000000"/>
              <w:bottom w:val="single" w:sz="4" w:space="0" w:color="000000"/>
              <w:right w:val="single" w:sz="4" w:space="0" w:color="000000"/>
            </w:tcBorders>
          </w:tcPr>
          <w:p w:rsidR="006D1AA8" w:rsidRDefault="006D1AA8">
            <w:pPr>
              <w:spacing w:after="0"/>
              <w:ind w:firstLine="0"/>
            </w:pPr>
            <w:r>
              <w:rPr>
                <w:b/>
                <w:bCs/>
                <w:i/>
                <w:iCs/>
              </w:rPr>
              <w:t>Απάντηση:</w:t>
            </w:r>
          </w:p>
        </w:tc>
      </w:tr>
      <w:tr w:rsidR="006D1AA8">
        <w:tc>
          <w:tcPr>
            <w:tcW w:w="4479" w:type="dxa"/>
            <w:tcBorders>
              <w:top w:val="single" w:sz="4" w:space="0" w:color="000000"/>
              <w:left w:val="single" w:sz="4" w:space="0" w:color="000000"/>
              <w:bottom w:val="single" w:sz="4" w:space="0" w:color="000000"/>
              <w:right w:val="nil"/>
            </w:tcBorders>
          </w:tcPr>
          <w:p w:rsidR="006D1AA8" w:rsidRDefault="006D1AA8">
            <w:pPr>
              <w:spacing w:after="0"/>
              <w:ind w:firstLine="0"/>
            </w:pPr>
            <w:r>
              <w:t>Ο οικονομικός φορέας είναι πολύ μικρή, μικρή ή μεσαία επιχείρηση</w:t>
            </w:r>
            <w:r>
              <w:rPr>
                <w:rStyle w:val="a"/>
                <w:vertAlign w:val="superscript"/>
              </w:rPr>
              <w:endnoteReference w:id="3"/>
            </w:r>
            <w:r>
              <w:t>;</w:t>
            </w:r>
          </w:p>
        </w:tc>
        <w:tc>
          <w:tcPr>
            <w:tcW w:w="4510" w:type="dxa"/>
            <w:tcBorders>
              <w:top w:val="single" w:sz="4" w:space="0" w:color="000000"/>
              <w:left w:val="single" w:sz="4" w:space="0" w:color="000000"/>
              <w:bottom w:val="single" w:sz="4" w:space="0" w:color="000000"/>
              <w:right w:val="single" w:sz="4" w:space="0" w:color="000000"/>
            </w:tcBorders>
          </w:tcPr>
          <w:p w:rsidR="006D1AA8" w:rsidRDefault="006D1AA8">
            <w:pPr>
              <w:snapToGrid w:val="0"/>
              <w:spacing w:after="0"/>
              <w:ind w:firstLine="0"/>
            </w:pPr>
          </w:p>
        </w:tc>
      </w:tr>
      <w:tr w:rsidR="006D1AA8">
        <w:tc>
          <w:tcPr>
            <w:tcW w:w="4479" w:type="dxa"/>
            <w:tcBorders>
              <w:top w:val="nil"/>
              <w:left w:val="single" w:sz="4" w:space="0" w:color="000000"/>
              <w:bottom w:val="single" w:sz="4" w:space="0" w:color="000000"/>
              <w:right w:val="nil"/>
            </w:tcBorders>
          </w:tcPr>
          <w:p w:rsidR="006D1AA8" w:rsidRDefault="006D1AA8">
            <w:pPr>
              <w:spacing w:after="0"/>
              <w:ind w:firstLine="0"/>
            </w:pPr>
            <w:r>
              <w:rPr>
                <w:b/>
                <w:bCs/>
                <w:u w:val="single"/>
              </w:rPr>
              <w:t>Μόνο σε περίπτωση προμήθειας κατ᾽ αποκλειστικότητα, του άρθρου 20:</w:t>
            </w:r>
            <w:r>
              <w:rPr>
                <w:b/>
                <w:bCs/>
              </w:rPr>
              <w:t xml:space="preserve"> </w:t>
            </w:r>
            <w:r>
              <w:t>ο οικονομικός φορέας είναι προστατευόμενο εργαστήριο, «κοινωνική επιχείρηση»</w:t>
            </w:r>
            <w:r>
              <w:rPr>
                <w:rStyle w:val="a"/>
                <w:vertAlign w:val="superscript"/>
              </w:rPr>
              <w:endnoteReference w:id="4"/>
            </w:r>
            <w:r>
              <w:t xml:space="preserve"> ή προβλέπει την εκτέλεση συμβάσεων στο πλαίσιο προγραμμάτων προστατευόμενης απασχόλησης;</w:t>
            </w:r>
          </w:p>
          <w:p w:rsidR="006D1AA8" w:rsidRDefault="006D1AA8">
            <w:pPr>
              <w:spacing w:after="0"/>
              <w:ind w:firstLine="0"/>
            </w:pPr>
            <w:r>
              <w:rPr>
                <w:b/>
                <w:bCs/>
                <w:color w:val="000000"/>
              </w:rPr>
              <w:t xml:space="preserve">Εάν </w:t>
            </w:r>
            <w:r>
              <w:rPr>
                <w:b/>
                <w:bCs/>
              </w:rPr>
              <w:t xml:space="preserve">ναι, </w:t>
            </w:r>
            <w:r>
              <w:t>ποιο είναι το αντίστοιχο ποσοστό των εργαζομένων με αναπηρία ή μειονεκτούντων εργαζομένων;</w:t>
            </w:r>
          </w:p>
          <w:p w:rsidR="006D1AA8" w:rsidRDefault="006D1AA8">
            <w:pPr>
              <w:spacing w:after="0"/>
              <w:ind w:firstLine="0"/>
            </w:pPr>
            <w:r>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4510" w:type="dxa"/>
            <w:tcBorders>
              <w:top w:val="nil"/>
              <w:left w:val="single" w:sz="4" w:space="0" w:color="000000"/>
              <w:bottom w:val="single" w:sz="4" w:space="0" w:color="000000"/>
              <w:right w:val="single" w:sz="4" w:space="0" w:color="000000"/>
            </w:tcBorders>
          </w:tcPr>
          <w:p w:rsidR="006D1AA8" w:rsidRDefault="006D1AA8">
            <w:pPr>
              <w:spacing w:after="0"/>
              <w:ind w:firstLine="0"/>
            </w:pPr>
            <w:r>
              <w:t>[ ] Ναι [] Όχι</w:t>
            </w:r>
          </w:p>
          <w:p w:rsidR="006D1AA8" w:rsidRDefault="006D1AA8">
            <w:pPr>
              <w:spacing w:after="0"/>
              <w:ind w:firstLine="0"/>
            </w:pPr>
          </w:p>
          <w:p w:rsidR="006D1AA8" w:rsidRDefault="006D1AA8">
            <w:pPr>
              <w:spacing w:after="0"/>
              <w:ind w:firstLine="0"/>
            </w:pPr>
          </w:p>
          <w:p w:rsidR="006D1AA8" w:rsidRDefault="006D1AA8">
            <w:pPr>
              <w:spacing w:after="0"/>
              <w:ind w:firstLine="0"/>
            </w:pPr>
          </w:p>
          <w:p w:rsidR="006D1AA8" w:rsidRDefault="006D1AA8">
            <w:pPr>
              <w:spacing w:after="0"/>
              <w:ind w:firstLine="0"/>
            </w:pPr>
          </w:p>
          <w:p w:rsidR="006D1AA8" w:rsidRDefault="006D1AA8">
            <w:pPr>
              <w:spacing w:after="0"/>
              <w:ind w:firstLine="0"/>
            </w:pPr>
          </w:p>
          <w:p w:rsidR="006D1AA8" w:rsidRDefault="006D1AA8">
            <w:pPr>
              <w:spacing w:after="0"/>
              <w:ind w:firstLine="0"/>
            </w:pPr>
          </w:p>
          <w:p w:rsidR="006D1AA8" w:rsidRDefault="006D1AA8">
            <w:pPr>
              <w:spacing w:after="0"/>
              <w:ind w:firstLine="0"/>
            </w:pPr>
            <w:r>
              <w:t>[...............]</w:t>
            </w:r>
          </w:p>
          <w:p w:rsidR="006D1AA8" w:rsidRDefault="006D1AA8">
            <w:pPr>
              <w:spacing w:after="0"/>
              <w:ind w:firstLine="0"/>
            </w:pPr>
          </w:p>
          <w:p w:rsidR="006D1AA8" w:rsidRDefault="006D1AA8">
            <w:pPr>
              <w:spacing w:after="0"/>
              <w:ind w:firstLine="0"/>
            </w:pPr>
          </w:p>
          <w:p w:rsidR="006D1AA8" w:rsidRDefault="006D1AA8">
            <w:pPr>
              <w:spacing w:after="0"/>
              <w:ind w:firstLine="0"/>
            </w:pPr>
            <w:r>
              <w:t>[…...............]</w:t>
            </w:r>
          </w:p>
          <w:p w:rsidR="006D1AA8" w:rsidRDefault="006D1AA8">
            <w:pPr>
              <w:spacing w:after="0"/>
              <w:ind w:firstLine="0"/>
            </w:pPr>
            <w:r>
              <w:t>[….]</w:t>
            </w:r>
          </w:p>
        </w:tc>
      </w:tr>
      <w:tr w:rsidR="006D1AA8">
        <w:tc>
          <w:tcPr>
            <w:tcW w:w="4479" w:type="dxa"/>
            <w:tcBorders>
              <w:top w:val="nil"/>
              <w:left w:val="single" w:sz="4" w:space="0" w:color="000000"/>
              <w:bottom w:val="single" w:sz="4" w:space="0" w:color="000000"/>
              <w:right w:val="nil"/>
            </w:tcBorders>
          </w:tcPr>
          <w:p w:rsidR="006D1AA8" w:rsidRDefault="006D1AA8">
            <w:pPr>
              <w:spacing w:after="0"/>
              <w:ind w:firstLine="0"/>
            </w:pPr>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10" w:type="dxa"/>
            <w:tcBorders>
              <w:top w:val="nil"/>
              <w:left w:val="single" w:sz="4" w:space="0" w:color="000000"/>
              <w:bottom w:val="single" w:sz="4" w:space="0" w:color="000000"/>
              <w:right w:val="single" w:sz="4" w:space="0" w:color="000000"/>
            </w:tcBorders>
          </w:tcPr>
          <w:p w:rsidR="006D1AA8" w:rsidRDefault="006D1AA8">
            <w:pPr>
              <w:spacing w:after="0"/>
              <w:ind w:firstLine="0"/>
            </w:pPr>
            <w:r>
              <w:t>[] Ναι [] Όχι [] Άνευ αντικειμένου</w:t>
            </w:r>
          </w:p>
        </w:tc>
      </w:tr>
      <w:tr w:rsidR="006D1AA8">
        <w:tc>
          <w:tcPr>
            <w:tcW w:w="4479" w:type="dxa"/>
            <w:tcBorders>
              <w:top w:val="single" w:sz="4" w:space="0" w:color="000000"/>
              <w:left w:val="single" w:sz="4" w:space="0" w:color="000000"/>
              <w:bottom w:val="single" w:sz="4" w:space="0" w:color="000000"/>
              <w:right w:val="nil"/>
            </w:tcBorders>
          </w:tcPr>
          <w:p w:rsidR="006D1AA8" w:rsidRDefault="006D1AA8">
            <w:pPr>
              <w:spacing w:after="0"/>
              <w:ind w:firstLine="0"/>
            </w:pPr>
            <w:r>
              <w:rPr>
                <w:b/>
                <w:bCs/>
              </w:rPr>
              <w:t>Εάν ναι</w:t>
            </w:r>
            <w:r>
              <w:t>:</w:t>
            </w:r>
          </w:p>
          <w:p w:rsidR="006D1AA8" w:rsidRDefault="006D1AA8">
            <w:pPr>
              <w:spacing w:after="0"/>
              <w:ind w:firstLine="0"/>
            </w:pPr>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6D1AA8" w:rsidRDefault="006D1AA8">
            <w:pPr>
              <w:spacing w:after="0"/>
              <w:ind w:firstLine="0"/>
            </w:pPr>
            <w:r>
              <w:t>α) Αναφέρετε την ονομασία του καταλόγου ή του πιστοποιητικού και τον σχετικό αριθμό εγγραφής ή πιστοποίησης, κατά περίπτωση:</w:t>
            </w:r>
          </w:p>
          <w:p w:rsidR="006D1AA8" w:rsidRDefault="006D1AA8">
            <w:pPr>
              <w:spacing w:after="0"/>
              <w:ind w:firstLine="0"/>
            </w:pPr>
            <w:r>
              <w:t>β) Εάν το πιστοποιητικό εγγραφής ή η πιστοποίηση διατίθεται ηλεκτρονικά, αναφέρετε:</w:t>
            </w:r>
          </w:p>
          <w:p w:rsidR="006D1AA8" w:rsidRDefault="006D1AA8">
            <w:pPr>
              <w:spacing w:after="0"/>
              <w:ind w:firstLine="0"/>
            </w:pPr>
            <w:r>
              <w:t>γ) Αναφέρετε τα δικαιολογητικά στα οποία βασίζεται η εγγραφή ή η πιστοποίηση και, κατά περίπτωση, την κατάταξη στον επίσημο κατάλογο</w:t>
            </w:r>
            <w:r>
              <w:rPr>
                <w:rStyle w:val="a"/>
                <w:vertAlign w:val="superscript"/>
              </w:rPr>
              <w:endnoteReference w:id="5"/>
            </w:r>
            <w:r>
              <w:t>:</w:t>
            </w:r>
          </w:p>
          <w:p w:rsidR="006D1AA8" w:rsidRDefault="006D1AA8">
            <w:pPr>
              <w:spacing w:after="0"/>
              <w:ind w:firstLine="0"/>
            </w:pPr>
            <w:r>
              <w:t>δ) Η εγγραφή ή η πιστοποίηση καλύπτει όλα τα απαιτούμενα κριτήρια επιλογής;</w:t>
            </w:r>
          </w:p>
          <w:p w:rsidR="006D1AA8" w:rsidRDefault="006D1AA8">
            <w:pPr>
              <w:spacing w:after="0"/>
              <w:ind w:firstLine="0"/>
            </w:pPr>
            <w:r>
              <w:rPr>
                <w:b/>
                <w:bCs/>
              </w:rPr>
              <w:t>Εάν όχι:</w:t>
            </w:r>
          </w:p>
          <w:p w:rsidR="006D1AA8" w:rsidRDefault="006D1AA8">
            <w:pPr>
              <w:spacing w:after="0"/>
              <w:ind w:firstLine="0"/>
            </w:pPr>
            <w:r>
              <w:rPr>
                <w:b/>
                <w:bCs/>
                <w:u w:val="single"/>
              </w:rPr>
              <w:t>Επιπροσθέτως, συμπληρώστε τις πληροφορίες που λείπουν στο μέρος IV, ενότητες Α, Β, Γ, ή Δ κατά περίπτωση</w:t>
            </w:r>
            <w:r>
              <w:t xml:space="preserve"> </w:t>
            </w:r>
            <w:r>
              <w:rPr>
                <w:b/>
                <w:bCs/>
                <w:i/>
                <w:iCs/>
              </w:rPr>
              <w:t>ΜΟΝΟ εφόσον αυτό απαιτείται στη σχετική διακήρυξη ή στα έγγραφα της σύμβασης:</w:t>
            </w:r>
          </w:p>
          <w:p w:rsidR="006D1AA8" w:rsidRDefault="006D1AA8">
            <w:pPr>
              <w:spacing w:after="0"/>
              <w:ind w:firstLine="0"/>
            </w:pPr>
            <w:r>
              <w:t xml:space="preserve">ε) Ο οικονομικός φορέας θα είναι σε θέση να προσκομίσει </w:t>
            </w:r>
            <w:r>
              <w:rPr>
                <w:b/>
                <w:bCs/>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6D1AA8" w:rsidRDefault="006D1AA8">
            <w:pPr>
              <w:spacing w:after="0"/>
              <w:ind w:firstLine="0"/>
            </w:pPr>
            <w:r>
              <w:t xml:space="preserve">Εάν η σχετική τεκμηρίωση διατίθεται ηλεκτρονικά, αναφέρετε: </w:t>
            </w:r>
          </w:p>
        </w:tc>
        <w:tc>
          <w:tcPr>
            <w:tcW w:w="4510" w:type="dxa"/>
            <w:tcBorders>
              <w:top w:val="single" w:sz="4" w:space="0" w:color="000000"/>
              <w:left w:val="single" w:sz="4" w:space="0" w:color="000000"/>
              <w:bottom w:val="single" w:sz="4" w:space="0" w:color="000000"/>
              <w:right w:val="single" w:sz="4" w:space="0" w:color="000000"/>
            </w:tcBorders>
          </w:tcPr>
          <w:p w:rsidR="006D1AA8" w:rsidRDefault="006D1AA8">
            <w:pPr>
              <w:snapToGrid w:val="0"/>
              <w:spacing w:after="0"/>
              <w:ind w:firstLine="0"/>
            </w:pPr>
          </w:p>
          <w:p w:rsidR="006D1AA8" w:rsidRDefault="006D1AA8">
            <w:pPr>
              <w:spacing w:after="0"/>
              <w:ind w:firstLine="0"/>
            </w:pPr>
          </w:p>
          <w:p w:rsidR="006D1AA8" w:rsidRDefault="006D1AA8">
            <w:pPr>
              <w:spacing w:after="0"/>
              <w:ind w:firstLine="0"/>
            </w:pPr>
          </w:p>
          <w:p w:rsidR="006D1AA8" w:rsidRDefault="006D1AA8">
            <w:pPr>
              <w:spacing w:after="0"/>
              <w:ind w:firstLine="0"/>
            </w:pPr>
          </w:p>
          <w:p w:rsidR="006D1AA8" w:rsidRDefault="006D1AA8">
            <w:pPr>
              <w:spacing w:after="0"/>
              <w:ind w:firstLine="0"/>
            </w:pPr>
          </w:p>
          <w:p w:rsidR="006D1AA8" w:rsidRDefault="006D1AA8">
            <w:pPr>
              <w:spacing w:after="0"/>
              <w:ind w:firstLine="0"/>
            </w:pPr>
          </w:p>
          <w:p w:rsidR="006D1AA8" w:rsidRDefault="006D1AA8">
            <w:pPr>
              <w:spacing w:after="0"/>
              <w:ind w:firstLine="0"/>
            </w:pPr>
          </w:p>
          <w:p w:rsidR="006D1AA8" w:rsidRDefault="006D1AA8">
            <w:pPr>
              <w:spacing w:after="0"/>
              <w:ind w:firstLine="0"/>
            </w:pPr>
            <w:r>
              <w:t>α) [……]</w:t>
            </w:r>
          </w:p>
          <w:p w:rsidR="006D1AA8" w:rsidRDefault="006D1AA8">
            <w:pPr>
              <w:spacing w:after="0"/>
              <w:ind w:firstLine="0"/>
            </w:pPr>
          </w:p>
          <w:p w:rsidR="006D1AA8" w:rsidRDefault="006D1AA8">
            <w:pPr>
              <w:spacing w:after="0"/>
              <w:ind w:firstLine="0"/>
            </w:pPr>
          </w:p>
          <w:p w:rsidR="006D1AA8" w:rsidRDefault="006D1AA8">
            <w:pPr>
              <w:spacing w:after="0"/>
              <w:ind w:firstLine="0"/>
            </w:pPr>
            <w:r>
              <w:rPr>
                <w:i/>
                <w:iCs/>
              </w:rPr>
              <w:t>β) (διαδικτυακή διεύθυνση, αρχή ή φορέας έκδοσης, επακριβή στοιχεία αναφοράς των εγγράφων):[……][……][……][……]</w:t>
            </w:r>
          </w:p>
          <w:p w:rsidR="006D1AA8" w:rsidRDefault="006D1AA8">
            <w:pPr>
              <w:spacing w:after="0"/>
              <w:ind w:firstLine="0"/>
            </w:pPr>
            <w:r>
              <w:t>γ) [……]</w:t>
            </w:r>
          </w:p>
          <w:p w:rsidR="006D1AA8" w:rsidRDefault="006D1AA8">
            <w:pPr>
              <w:spacing w:after="0"/>
              <w:ind w:firstLine="0"/>
            </w:pPr>
          </w:p>
          <w:p w:rsidR="006D1AA8" w:rsidRDefault="006D1AA8">
            <w:pPr>
              <w:spacing w:after="0"/>
              <w:ind w:firstLine="0"/>
            </w:pPr>
          </w:p>
          <w:p w:rsidR="006D1AA8" w:rsidRDefault="006D1AA8">
            <w:pPr>
              <w:spacing w:after="0"/>
              <w:ind w:firstLine="0"/>
            </w:pPr>
          </w:p>
          <w:p w:rsidR="006D1AA8" w:rsidRDefault="006D1AA8">
            <w:pPr>
              <w:spacing w:after="0"/>
              <w:ind w:firstLine="0"/>
            </w:pPr>
            <w:r>
              <w:t>δ) [] Ναι [] Όχι</w:t>
            </w:r>
          </w:p>
          <w:p w:rsidR="006D1AA8" w:rsidRDefault="006D1AA8">
            <w:pPr>
              <w:spacing w:after="0"/>
              <w:ind w:firstLine="0"/>
            </w:pPr>
          </w:p>
          <w:p w:rsidR="006D1AA8" w:rsidRDefault="006D1AA8">
            <w:pPr>
              <w:spacing w:after="0"/>
              <w:ind w:firstLine="0"/>
            </w:pPr>
          </w:p>
          <w:p w:rsidR="006D1AA8" w:rsidRDefault="006D1AA8">
            <w:pPr>
              <w:spacing w:after="0"/>
              <w:ind w:firstLine="0"/>
            </w:pPr>
          </w:p>
          <w:p w:rsidR="006D1AA8" w:rsidRDefault="006D1AA8">
            <w:pPr>
              <w:spacing w:after="0"/>
              <w:ind w:firstLine="0"/>
            </w:pPr>
          </w:p>
          <w:p w:rsidR="006D1AA8" w:rsidRDefault="006D1AA8">
            <w:pPr>
              <w:spacing w:after="0"/>
              <w:ind w:firstLine="0"/>
            </w:pPr>
          </w:p>
          <w:p w:rsidR="006D1AA8" w:rsidRDefault="006D1AA8">
            <w:pPr>
              <w:spacing w:after="0"/>
              <w:ind w:firstLine="0"/>
            </w:pPr>
          </w:p>
          <w:p w:rsidR="006D1AA8" w:rsidRDefault="006D1AA8">
            <w:pPr>
              <w:spacing w:after="0"/>
              <w:ind w:firstLine="0"/>
            </w:pPr>
          </w:p>
          <w:p w:rsidR="006D1AA8" w:rsidRDefault="006D1AA8">
            <w:pPr>
              <w:spacing w:after="0"/>
              <w:ind w:firstLine="0"/>
            </w:pPr>
            <w:r>
              <w:t>ε) [] Ναι [] Όχι</w:t>
            </w:r>
          </w:p>
          <w:p w:rsidR="006D1AA8" w:rsidRDefault="006D1AA8">
            <w:pPr>
              <w:spacing w:after="0"/>
              <w:ind w:firstLine="0"/>
            </w:pPr>
          </w:p>
          <w:p w:rsidR="006D1AA8" w:rsidRDefault="006D1AA8">
            <w:pPr>
              <w:spacing w:after="0"/>
              <w:ind w:firstLine="0"/>
            </w:pPr>
          </w:p>
          <w:p w:rsidR="006D1AA8" w:rsidRDefault="006D1AA8">
            <w:pPr>
              <w:spacing w:after="0"/>
              <w:ind w:firstLine="0"/>
            </w:pPr>
          </w:p>
          <w:p w:rsidR="006D1AA8" w:rsidRDefault="006D1AA8">
            <w:pPr>
              <w:spacing w:after="0"/>
              <w:ind w:firstLine="0"/>
              <w:rPr>
                <w:i/>
                <w:iCs/>
              </w:rPr>
            </w:pPr>
          </w:p>
          <w:p w:rsidR="006D1AA8" w:rsidRDefault="006D1AA8">
            <w:pPr>
              <w:spacing w:after="0"/>
              <w:ind w:firstLine="0"/>
              <w:rPr>
                <w:i/>
                <w:iCs/>
              </w:rPr>
            </w:pPr>
          </w:p>
          <w:p w:rsidR="006D1AA8" w:rsidRDefault="006D1AA8">
            <w:pPr>
              <w:spacing w:after="0"/>
              <w:ind w:firstLine="0"/>
              <w:rPr>
                <w:i/>
                <w:iCs/>
              </w:rPr>
            </w:pPr>
          </w:p>
          <w:p w:rsidR="006D1AA8" w:rsidRDefault="006D1AA8">
            <w:pPr>
              <w:spacing w:after="0"/>
              <w:ind w:firstLine="0"/>
              <w:rPr>
                <w:i/>
                <w:iCs/>
              </w:rPr>
            </w:pPr>
          </w:p>
          <w:p w:rsidR="006D1AA8" w:rsidRDefault="006D1AA8">
            <w:pPr>
              <w:spacing w:after="0"/>
              <w:ind w:firstLine="0"/>
              <w:rPr>
                <w:i/>
                <w:iCs/>
              </w:rPr>
            </w:pPr>
          </w:p>
          <w:p w:rsidR="006D1AA8" w:rsidRDefault="006D1AA8">
            <w:pPr>
              <w:spacing w:after="0"/>
              <w:ind w:firstLine="0"/>
            </w:pPr>
            <w:r>
              <w:rPr>
                <w:i/>
                <w:iCs/>
              </w:rPr>
              <w:t>(διαδικτυακή διεύθυνση, αρχή ή φορέας έκδοσης, επακριβή στοιχεία αναφοράς των εγγράφων):</w:t>
            </w:r>
          </w:p>
          <w:p w:rsidR="006D1AA8" w:rsidRDefault="006D1AA8">
            <w:pPr>
              <w:spacing w:after="0"/>
              <w:ind w:firstLine="0"/>
            </w:pPr>
            <w:r>
              <w:rPr>
                <w:i/>
                <w:iCs/>
              </w:rPr>
              <w:t>[……][……][……][……]</w:t>
            </w:r>
          </w:p>
        </w:tc>
      </w:tr>
      <w:tr w:rsidR="006D1AA8">
        <w:tc>
          <w:tcPr>
            <w:tcW w:w="4479" w:type="dxa"/>
            <w:tcBorders>
              <w:top w:val="nil"/>
              <w:left w:val="single" w:sz="4" w:space="0" w:color="000000"/>
              <w:bottom w:val="single" w:sz="4" w:space="0" w:color="000000"/>
              <w:right w:val="nil"/>
            </w:tcBorders>
          </w:tcPr>
          <w:p w:rsidR="006D1AA8" w:rsidRDefault="006D1AA8">
            <w:pPr>
              <w:spacing w:before="120" w:after="0"/>
              <w:ind w:firstLine="0"/>
            </w:pPr>
            <w:r>
              <w:rPr>
                <w:b/>
                <w:bCs/>
                <w:i/>
                <w:iCs/>
              </w:rPr>
              <w:t>Τρόπος συμμετοχής:</w:t>
            </w:r>
          </w:p>
        </w:tc>
        <w:tc>
          <w:tcPr>
            <w:tcW w:w="4510" w:type="dxa"/>
            <w:tcBorders>
              <w:top w:val="nil"/>
              <w:left w:val="single" w:sz="4" w:space="0" w:color="000000"/>
              <w:bottom w:val="single" w:sz="4" w:space="0" w:color="000000"/>
              <w:right w:val="single" w:sz="4" w:space="0" w:color="000000"/>
            </w:tcBorders>
          </w:tcPr>
          <w:p w:rsidR="006D1AA8" w:rsidRDefault="006D1AA8">
            <w:pPr>
              <w:spacing w:after="0"/>
              <w:ind w:firstLine="0"/>
            </w:pPr>
            <w:r>
              <w:rPr>
                <w:b/>
                <w:bCs/>
                <w:i/>
                <w:iCs/>
              </w:rPr>
              <w:t>Απάντηση:</w:t>
            </w:r>
          </w:p>
        </w:tc>
      </w:tr>
      <w:tr w:rsidR="006D1AA8">
        <w:tc>
          <w:tcPr>
            <w:tcW w:w="4479" w:type="dxa"/>
            <w:tcBorders>
              <w:top w:val="single" w:sz="4" w:space="0" w:color="000000"/>
              <w:left w:val="single" w:sz="4" w:space="0" w:color="000000"/>
              <w:bottom w:val="single" w:sz="4" w:space="0" w:color="000000"/>
              <w:right w:val="nil"/>
            </w:tcBorders>
          </w:tcPr>
          <w:p w:rsidR="006D1AA8" w:rsidRDefault="006D1AA8">
            <w:pPr>
              <w:spacing w:after="0"/>
              <w:ind w:firstLine="0"/>
            </w:pPr>
            <w:r>
              <w:t>Ο οικονομικός φορέας συμμετέχει στη διαδικασία σύναψης δημόσιας σύμβασης από κοινού με άλλους</w:t>
            </w:r>
            <w:r>
              <w:rPr>
                <w:rStyle w:val="a"/>
                <w:vertAlign w:val="superscript"/>
              </w:rPr>
              <w:endnoteReference w:id="6"/>
            </w:r>
            <w:r>
              <w:t>;</w:t>
            </w:r>
          </w:p>
        </w:tc>
        <w:tc>
          <w:tcPr>
            <w:tcW w:w="4510" w:type="dxa"/>
            <w:tcBorders>
              <w:top w:val="single" w:sz="4" w:space="0" w:color="000000"/>
              <w:left w:val="single" w:sz="4" w:space="0" w:color="000000"/>
              <w:bottom w:val="single" w:sz="4" w:space="0" w:color="000000"/>
              <w:right w:val="single" w:sz="4" w:space="0" w:color="000000"/>
            </w:tcBorders>
          </w:tcPr>
          <w:p w:rsidR="006D1AA8" w:rsidRDefault="006D1AA8">
            <w:pPr>
              <w:spacing w:after="0"/>
              <w:ind w:firstLine="0"/>
            </w:pPr>
            <w:r>
              <w:t>[] Ναι [] Όχι</w:t>
            </w:r>
          </w:p>
        </w:tc>
      </w:tr>
      <w:tr w:rsidR="006D1AA8">
        <w:tc>
          <w:tcPr>
            <w:tcW w:w="8989" w:type="dxa"/>
            <w:gridSpan w:val="2"/>
            <w:tcBorders>
              <w:top w:val="single" w:sz="4" w:space="0" w:color="000000"/>
              <w:left w:val="single" w:sz="4" w:space="0" w:color="000000"/>
              <w:bottom w:val="single" w:sz="4" w:space="0" w:color="000000"/>
              <w:right w:val="single" w:sz="4" w:space="0" w:color="000000"/>
            </w:tcBorders>
            <w:shd w:val="clear" w:color="auto" w:fill="BFBFBF"/>
          </w:tcPr>
          <w:p w:rsidR="006D1AA8" w:rsidRDefault="006D1AA8">
            <w:pPr>
              <w:spacing w:after="0"/>
              <w:ind w:firstLine="0"/>
            </w:pPr>
            <w:r>
              <w:rPr>
                <w:b/>
                <w:bCs/>
                <w:i/>
                <w:iCs/>
              </w:rPr>
              <w:t>Εάν ναι</w:t>
            </w:r>
            <w:r>
              <w:rPr>
                <w:i/>
                <w:iCs/>
              </w:rPr>
              <w:t>, μεριμνήστε για την υποβολή χωριστού εντύπου ΤΕΥΔ από τους άλλους εμπλεκόμενους οικονομικούς φορείς.</w:t>
            </w:r>
          </w:p>
        </w:tc>
      </w:tr>
      <w:tr w:rsidR="006D1AA8">
        <w:tc>
          <w:tcPr>
            <w:tcW w:w="4479" w:type="dxa"/>
            <w:tcBorders>
              <w:top w:val="single" w:sz="4" w:space="0" w:color="000000"/>
              <w:left w:val="single" w:sz="4" w:space="0" w:color="000000"/>
              <w:bottom w:val="single" w:sz="4" w:space="0" w:color="000000"/>
              <w:right w:val="nil"/>
            </w:tcBorders>
          </w:tcPr>
          <w:p w:rsidR="006D1AA8" w:rsidRDefault="006D1AA8">
            <w:pPr>
              <w:spacing w:after="0"/>
              <w:ind w:firstLine="0"/>
            </w:pPr>
            <w:r>
              <w:rPr>
                <w:b/>
                <w:bCs/>
              </w:rPr>
              <w:t>Εάν ναι</w:t>
            </w:r>
            <w:r>
              <w:t>:</w:t>
            </w:r>
          </w:p>
          <w:p w:rsidR="006D1AA8" w:rsidRDefault="006D1AA8">
            <w:pPr>
              <w:spacing w:after="0"/>
              <w:ind w:firstLine="0"/>
            </w:pPr>
            <w:r>
              <w:t>α) Α</w:t>
            </w:r>
            <w:r>
              <w:rPr>
                <w:color w:val="000000"/>
              </w:rPr>
              <w:t>ναφέρετε τον ρόλο του οικονομικού φορέα στην ένωση ή κοινοπραξία   (επικεφαλής, υπεύθυνος για συγκεκριμένα καθήκοντα …):</w:t>
            </w:r>
          </w:p>
          <w:p w:rsidR="006D1AA8" w:rsidRDefault="006D1AA8">
            <w:pPr>
              <w:spacing w:after="0"/>
              <w:ind w:firstLine="0"/>
            </w:pPr>
            <w:r>
              <w:rPr>
                <w:color w:val="000000"/>
              </w:rPr>
              <w:t>β) Προσδιορίστε τους άλλους οικονομικούς φορείς που συμμετ</w:t>
            </w:r>
            <w:r>
              <w:t>έχουν από κοινού στη διαδικασία σύναψης δημόσιας σύμβασης:</w:t>
            </w:r>
          </w:p>
          <w:p w:rsidR="006D1AA8" w:rsidRDefault="006D1AA8">
            <w:pPr>
              <w:spacing w:after="0"/>
              <w:ind w:firstLine="0"/>
            </w:pPr>
            <w:r>
              <w:t>γ) Κατά περίπτωση, επωνυμία της συμμετέχουσας ένωσης ή κοινοπραξίας.</w:t>
            </w:r>
          </w:p>
        </w:tc>
        <w:tc>
          <w:tcPr>
            <w:tcW w:w="4510" w:type="dxa"/>
            <w:tcBorders>
              <w:top w:val="single" w:sz="4" w:space="0" w:color="000000"/>
              <w:left w:val="single" w:sz="4" w:space="0" w:color="000000"/>
              <w:bottom w:val="single" w:sz="4" w:space="0" w:color="000000"/>
              <w:right w:val="single" w:sz="4" w:space="0" w:color="000000"/>
            </w:tcBorders>
          </w:tcPr>
          <w:p w:rsidR="006D1AA8" w:rsidRDefault="006D1AA8">
            <w:pPr>
              <w:snapToGrid w:val="0"/>
              <w:spacing w:after="0"/>
              <w:ind w:firstLine="0"/>
            </w:pPr>
          </w:p>
          <w:p w:rsidR="006D1AA8" w:rsidRDefault="006D1AA8">
            <w:pPr>
              <w:spacing w:after="0"/>
              <w:ind w:firstLine="0"/>
            </w:pPr>
            <w:r>
              <w:t>α) [……]</w:t>
            </w:r>
          </w:p>
          <w:p w:rsidR="006D1AA8" w:rsidRDefault="006D1AA8">
            <w:pPr>
              <w:spacing w:after="0"/>
              <w:ind w:firstLine="0"/>
            </w:pPr>
          </w:p>
          <w:p w:rsidR="006D1AA8" w:rsidRDefault="006D1AA8">
            <w:pPr>
              <w:spacing w:after="0"/>
              <w:ind w:firstLine="0"/>
            </w:pPr>
          </w:p>
          <w:p w:rsidR="006D1AA8" w:rsidRDefault="006D1AA8">
            <w:pPr>
              <w:spacing w:after="0"/>
              <w:ind w:firstLine="0"/>
            </w:pPr>
          </w:p>
          <w:p w:rsidR="006D1AA8" w:rsidRDefault="006D1AA8">
            <w:pPr>
              <w:spacing w:after="0"/>
              <w:ind w:firstLine="0"/>
            </w:pPr>
            <w:r>
              <w:t>β) [……]</w:t>
            </w:r>
          </w:p>
          <w:p w:rsidR="006D1AA8" w:rsidRDefault="006D1AA8">
            <w:pPr>
              <w:spacing w:after="0"/>
              <w:ind w:firstLine="0"/>
            </w:pPr>
          </w:p>
          <w:p w:rsidR="006D1AA8" w:rsidRDefault="006D1AA8">
            <w:pPr>
              <w:spacing w:after="0"/>
              <w:ind w:firstLine="0"/>
            </w:pPr>
          </w:p>
          <w:p w:rsidR="006D1AA8" w:rsidRDefault="006D1AA8">
            <w:pPr>
              <w:spacing w:after="0"/>
              <w:ind w:firstLine="0"/>
            </w:pPr>
            <w:r>
              <w:t>γ) [……]</w:t>
            </w:r>
          </w:p>
        </w:tc>
      </w:tr>
      <w:tr w:rsidR="006D1AA8">
        <w:tc>
          <w:tcPr>
            <w:tcW w:w="4479" w:type="dxa"/>
            <w:tcBorders>
              <w:top w:val="single" w:sz="4" w:space="0" w:color="000000"/>
              <w:left w:val="single" w:sz="4" w:space="0" w:color="000000"/>
              <w:bottom w:val="single" w:sz="4" w:space="0" w:color="000000"/>
              <w:right w:val="nil"/>
            </w:tcBorders>
          </w:tcPr>
          <w:p w:rsidR="006D1AA8" w:rsidRDefault="006D1AA8">
            <w:pPr>
              <w:spacing w:after="0"/>
              <w:ind w:firstLine="0"/>
            </w:pPr>
            <w:r>
              <w:rPr>
                <w:b/>
                <w:bCs/>
                <w:i/>
                <w:iCs/>
              </w:rPr>
              <w:t>Τμήματα</w:t>
            </w:r>
          </w:p>
        </w:tc>
        <w:tc>
          <w:tcPr>
            <w:tcW w:w="4510" w:type="dxa"/>
            <w:tcBorders>
              <w:top w:val="single" w:sz="4" w:space="0" w:color="000000"/>
              <w:left w:val="single" w:sz="4" w:space="0" w:color="000000"/>
              <w:bottom w:val="single" w:sz="4" w:space="0" w:color="000000"/>
              <w:right w:val="single" w:sz="4" w:space="0" w:color="000000"/>
            </w:tcBorders>
          </w:tcPr>
          <w:p w:rsidR="006D1AA8" w:rsidRDefault="006D1AA8">
            <w:pPr>
              <w:spacing w:after="0"/>
              <w:ind w:firstLine="0"/>
            </w:pPr>
            <w:r>
              <w:rPr>
                <w:b/>
                <w:bCs/>
                <w:i/>
                <w:iCs/>
              </w:rPr>
              <w:t>Απάντηση:</w:t>
            </w:r>
          </w:p>
        </w:tc>
      </w:tr>
      <w:tr w:rsidR="006D1AA8">
        <w:tc>
          <w:tcPr>
            <w:tcW w:w="4479" w:type="dxa"/>
            <w:tcBorders>
              <w:top w:val="single" w:sz="4" w:space="0" w:color="000000"/>
              <w:left w:val="single" w:sz="4" w:space="0" w:color="000000"/>
              <w:bottom w:val="single" w:sz="4" w:space="0" w:color="000000"/>
              <w:right w:val="nil"/>
            </w:tcBorders>
          </w:tcPr>
          <w:p w:rsidR="006D1AA8" w:rsidRDefault="006D1AA8">
            <w:pPr>
              <w:spacing w:after="0"/>
              <w:ind w:firstLine="0"/>
            </w:pPr>
            <w:r>
              <w:t>Κατά περίπτωση, αναφορά του τμήματος  ή των τμημάτων για τα οποία ο οικονομικός φορέας επιθυμεί να υποβάλει προσφορά.</w:t>
            </w:r>
          </w:p>
        </w:tc>
        <w:tc>
          <w:tcPr>
            <w:tcW w:w="4510" w:type="dxa"/>
            <w:tcBorders>
              <w:top w:val="single" w:sz="4" w:space="0" w:color="000000"/>
              <w:left w:val="single" w:sz="4" w:space="0" w:color="000000"/>
              <w:bottom w:val="single" w:sz="4" w:space="0" w:color="000000"/>
              <w:right w:val="single" w:sz="4" w:space="0" w:color="000000"/>
            </w:tcBorders>
          </w:tcPr>
          <w:p w:rsidR="006D1AA8" w:rsidRDefault="006D1AA8">
            <w:pPr>
              <w:spacing w:after="0"/>
              <w:ind w:firstLine="0"/>
            </w:pPr>
            <w:r>
              <w:t>[   ]</w:t>
            </w:r>
          </w:p>
        </w:tc>
      </w:tr>
    </w:tbl>
    <w:p w:rsidR="006D1AA8" w:rsidRDefault="006D1AA8"/>
    <w:p w:rsidR="006D1AA8" w:rsidRDefault="006D1AA8">
      <w:pPr>
        <w:pageBreakBefore/>
        <w:ind w:firstLine="0"/>
        <w:jc w:val="center"/>
      </w:pPr>
      <w:r>
        <w:rPr>
          <w:b/>
          <w:bCs/>
        </w:rPr>
        <w:t>Β: Πληροφορίες σχετικά με τους νόμιμους εκπροσώπους του οικονομικού φορέα</w:t>
      </w:r>
    </w:p>
    <w:p w:rsidR="006D1AA8" w:rsidRDefault="006D1AA8">
      <w:pPr>
        <w:pBdr>
          <w:top w:val="single" w:sz="2" w:space="1" w:color="000000"/>
          <w:left w:val="single" w:sz="2" w:space="1" w:color="000000"/>
          <w:bottom w:val="single" w:sz="2" w:space="1" w:color="000000"/>
          <w:right w:val="single" w:sz="2" w:space="1" w:color="000000"/>
        </w:pBdr>
        <w:shd w:val="clear" w:color="auto" w:fill="FFFFFF"/>
        <w:ind w:firstLine="0"/>
      </w:pPr>
      <w:r>
        <w:rPr>
          <w:i/>
          <w:iCs/>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6" w:type="dxa"/>
        <w:tblLayout w:type="fixed"/>
        <w:tblLook w:val="0000"/>
      </w:tblPr>
      <w:tblGrid>
        <w:gridCol w:w="4479"/>
        <w:gridCol w:w="4510"/>
      </w:tblGrid>
      <w:tr w:rsidR="006D1AA8">
        <w:tc>
          <w:tcPr>
            <w:tcW w:w="4479" w:type="dxa"/>
            <w:tcBorders>
              <w:top w:val="single" w:sz="4" w:space="0" w:color="000000"/>
              <w:left w:val="single" w:sz="4" w:space="0" w:color="000000"/>
              <w:bottom w:val="single" w:sz="4" w:space="0" w:color="000000"/>
              <w:right w:val="nil"/>
            </w:tcBorders>
          </w:tcPr>
          <w:p w:rsidR="006D1AA8" w:rsidRDefault="006D1AA8">
            <w:pPr>
              <w:spacing w:after="0"/>
              <w:ind w:firstLine="0"/>
            </w:pPr>
            <w:r>
              <w:rPr>
                <w:b/>
                <w:bCs/>
                <w:i/>
                <w:iCs/>
              </w:rPr>
              <w:t>Εκπροσώπηση, εάν υπάρχει:</w:t>
            </w:r>
          </w:p>
        </w:tc>
        <w:tc>
          <w:tcPr>
            <w:tcW w:w="4510" w:type="dxa"/>
            <w:tcBorders>
              <w:top w:val="single" w:sz="4" w:space="0" w:color="000000"/>
              <w:left w:val="single" w:sz="4" w:space="0" w:color="000000"/>
              <w:bottom w:val="single" w:sz="4" w:space="0" w:color="000000"/>
              <w:right w:val="single" w:sz="4" w:space="0" w:color="000000"/>
            </w:tcBorders>
          </w:tcPr>
          <w:p w:rsidR="006D1AA8" w:rsidRDefault="006D1AA8">
            <w:pPr>
              <w:spacing w:after="0"/>
              <w:ind w:firstLine="0"/>
            </w:pPr>
            <w:r>
              <w:rPr>
                <w:b/>
                <w:bCs/>
                <w:i/>
                <w:iCs/>
              </w:rPr>
              <w:t>Απάντηση:</w:t>
            </w:r>
          </w:p>
        </w:tc>
      </w:tr>
      <w:tr w:rsidR="006D1AA8">
        <w:tc>
          <w:tcPr>
            <w:tcW w:w="4479" w:type="dxa"/>
            <w:tcBorders>
              <w:top w:val="single" w:sz="4" w:space="0" w:color="000000"/>
              <w:left w:val="single" w:sz="4" w:space="0" w:color="000000"/>
              <w:bottom w:val="single" w:sz="4" w:space="0" w:color="000000"/>
              <w:right w:val="nil"/>
            </w:tcBorders>
          </w:tcPr>
          <w:p w:rsidR="006D1AA8" w:rsidRDefault="006D1AA8">
            <w:pPr>
              <w:spacing w:after="0"/>
              <w:ind w:firstLine="0"/>
            </w:pPr>
            <w:r>
              <w:t>Ονοματεπώνυμο</w:t>
            </w:r>
          </w:p>
          <w:p w:rsidR="006D1AA8" w:rsidRDefault="006D1AA8">
            <w:pPr>
              <w:spacing w:after="0"/>
              <w:ind w:firstLine="0"/>
            </w:pPr>
            <w:r>
              <w:rPr>
                <w:color w:val="000000"/>
              </w:rPr>
              <w:t>συνοδευόμενο από την ημερομηνία και τον τόπο γέννησης εφόσον απαιτείται:</w:t>
            </w:r>
          </w:p>
        </w:tc>
        <w:tc>
          <w:tcPr>
            <w:tcW w:w="4510" w:type="dxa"/>
            <w:tcBorders>
              <w:top w:val="single" w:sz="4" w:space="0" w:color="000000"/>
              <w:left w:val="single" w:sz="4" w:space="0" w:color="000000"/>
              <w:bottom w:val="single" w:sz="4" w:space="0" w:color="000000"/>
              <w:right w:val="single" w:sz="4" w:space="0" w:color="000000"/>
            </w:tcBorders>
          </w:tcPr>
          <w:p w:rsidR="006D1AA8" w:rsidRDefault="006D1AA8">
            <w:pPr>
              <w:spacing w:after="0"/>
              <w:ind w:firstLine="0"/>
            </w:pPr>
            <w:r>
              <w:t>[……]</w:t>
            </w:r>
          </w:p>
          <w:p w:rsidR="006D1AA8" w:rsidRDefault="006D1AA8">
            <w:pPr>
              <w:spacing w:after="0"/>
              <w:ind w:firstLine="0"/>
            </w:pPr>
            <w:r>
              <w:t>[……]</w:t>
            </w:r>
          </w:p>
        </w:tc>
      </w:tr>
      <w:tr w:rsidR="006D1AA8">
        <w:tc>
          <w:tcPr>
            <w:tcW w:w="4479" w:type="dxa"/>
            <w:tcBorders>
              <w:top w:val="single" w:sz="4" w:space="0" w:color="000000"/>
              <w:left w:val="single" w:sz="4" w:space="0" w:color="000000"/>
              <w:bottom w:val="single" w:sz="4" w:space="0" w:color="000000"/>
              <w:right w:val="nil"/>
            </w:tcBorders>
          </w:tcPr>
          <w:p w:rsidR="006D1AA8" w:rsidRDefault="006D1AA8">
            <w:pPr>
              <w:spacing w:after="0"/>
              <w:ind w:firstLine="0"/>
            </w:pPr>
            <w:r>
              <w:t>Θέση/Ενεργών υπό την ιδιότητα</w:t>
            </w:r>
          </w:p>
        </w:tc>
        <w:tc>
          <w:tcPr>
            <w:tcW w:w="4510" w:type="dxa"/>
            <w:tcBorders>
              <w:top w:val="single" w:sz="4" w:space="0" w:color="000000"/>
              <w:left w:val="single" w:sz="4" w:space="0" w:color="000000"/>
              <w:bottom w:val="single" w:sz="4" w:space="0" w:color="000000"/>
              <w:right w:val="single" w:sz="4" w:space="0" w:color="000000"/>
            </w:tcBorders>
          </w:tcPr>
          <w:p w:rsidR="006D1AA8" w:rsidRDefault="006D1AA8">
            <w:pPr>
              <w:spacing w:after="0"/>
              <w:ind w:firstLine="0"/>
            </w:pPr>
            <w:r>
              <w:t>[……]</w:t>
            </w:r>
          </w:p>
        </w:tc>
      </w:tr>
      <w:tr w:rsidR="006D1AA8">
        <w:tc>
          <w:tcPr>
            <w:tcW w:w="4479" w:type="dxa"/>
            <w:tcBorders>
              <w:top w:val="single" w:sz="4" w:space="0" w:color="000000"/>
              <w:left w:val="single" w:sz="4" w:space="0" w:color="000000"/>
              <w:bottom w:val="single" w:sz="4" w:space="0" w:color="000000"/>
              <w:right w:val="nil"/>
            </w:tcBorders>
          </w:tcPr>
          <w:p w:rsidR="006D1AA8" w:rsidRDefault="006D1AA8">
            <w:pPr>
              <w:spacing w:after="0"/>
              <w:ind w:firstLine="0"/>
            </w:pPr>
            <w: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tcPr>
          <w:p w:rsidR="006D1AA8" w:rsidRDefault="006D1AA8">
            <w:pPr>
              <w:spacing w:after="0"/>
              <w:ind w:firstLine="0"/>
            </w:pPr>
            <w:r>
              <w:t>[……]</w:t>
            </w:r>
          </w:p>
        </w:tc>
      </w:tr>
      <w:tr w:rsidR="006D1AA8">
        <w:tc>
          <w:tcPr>
            <w:tcW w:w="4479" w:type="dxa"/>
            <w:tcBorders>
              <w:top w:val="single" w:sz="4" w:space="0" w:color="000000"/>
              <w:left w:val="single" w:sz="4" w:space="0" w:color="000000"/>
              <w:bottom w:val="single" w:sz="4" w:space="0" w:color="000000"/>
              <w:right w:val="nil"/>
            </w:tcBorders>
          </w:tcPr>
          <w:p w:rsidR="006D1AA8" w:rsidRDefault="006D1AA8">
            <w:pPr>
              <w:spacing w:after="0"/>
              <w:ind w:firstLine="0"/>
            </w:pPr>
            <w:r>
              <w:t>Τηλέφωνο:</w:t>
            </w:r>
          </w:p>
        </w:tc>
        <w:tc>
          <w:tcPr>
            <w:tcW w:w="4510" w:type="dxa"/>
            <w:tcBorders>
              <w:top w:val="single" w:sz="4" w:space="0" w:color="000000"/>
              <w:left w:val="single" w:sz="4" w:space="0" w:color="000000"/>
              <w:bottom w:val="single" w:sz="4" w:space="0" w:color="000000"/>
              <w:right w:val="single" w:sz="4" w:space="0" w:color="000000"/>
            </w:tcBorders>
          </w:tcPr>
          <w:p w:rsidR="006D1AA8" w:rsidRDefault="006D1AA8">
            <w:pPr>
              <w:spacing w:after="0"/>
              <w:ind w:firstLine="0"/>
            </w:pPr>
            <w:r>
              <w:t>[……]</w:t>
            </w:r>
          </w:p>
        </w:tc>
      </w:tr>
      <w:tr w:rsidR="006D1AA8">
        <w:tc>
          <w:tcPr>
            <w:tcW w:w="4479" w:type="dxa"/>
            <w:tcBorders>
              <w:top w:val="single" w:sz="4" w:space="0" w:color="000000"/>
              <w:left w:val="single" w:sz="4" w:space="0" w:color="000000"/>
              <w:bottom w:val="single" w:sz="4" w:space="0" w:color="000000"/>
              <w:right w:val="nil"/>
            </w:tcBorders>
          </w:tcPr>
          <w:p w:rsidR="006D1AA8" w:rsidRDefault="006D1AA8">
            <w:pPr>
              <w:spacing w:after="0"/>
              <w:ind w:firstLine="0"/>
            </w:pPr>
            <w:r>
              <w:t>Ηλ. ταχυδρομείο:</w:t>
            </w:r>
          </w:p>
        </w:tc>
        <w:tc>
          <w:tcPr>
            <w:tcW w:w="4510" w:type="dxa"/>
            <w:tcBorders>
              <w:top w:val="single" w:sz="4" w:space="0" w:color="000000"/>
              <w:left w:val="single" w:sz="4" w:space="0" w:color="000000"/>
              <w:bottom w:val="single" w:sz="4" w:space="0" w:color="000000"/>
              <w:right w:val="single" w:sz="4" w:space="0" w:color="000000"/>
            </w:tcBorders>
          </w:tcPr>
          <w:p w:rsidR="006D1AA8" w:rsidRDefault="006D1AA8">
            <w:pPr>
              <w:spacing w:after="0"/>
              <w:ind w:firstLine="0"/>
            </w:pPr>
            <w:r>
              <w:t>[……]</w:t>
            </w:r>
          </w:p>
        </w:tc>
      </w:tr>
      <w:tr w:rsidR="006D1AA8">
        <w:tc>
          <w:tcPr>
            <w:tcW w:w="4479" w:type="dxa"/>
            <w:tcBorders>
              <w:top w:val="single" w:sz="4" w:space="0" w:color="000000"/>
              <w:left w:val="single" w:sz="4" w:space="0" w:color="000000"/>
              <w:bottom w:val="single" w:sz="4" w:space="0" w:color="000000"/>
              <w:right w:val="nil"/>
            </w:tcBorders>
          </w:tcPr>
          <w:p w:rsidR="006D1AA8" w:rsidRDefault="006D1AA8">
            <w:pPr>
              <w:spacing w:after="0"/>
              <w:ind w:firstLine="0"/>
            </w:pPr>
            <w:r>
              <w:t>Εάν χρειάζεται, δώστε λεπτομερή στοιχεία σχετικά με την εκπροσώπηση (τις μορφές της, την έκταση, τον σκοπό …):</w:t>
            </w:r>
          </w:p>
        </w:tc>
        <w:tc>
          <w:tcPr>
            <w:tcW w:w="4510" w:type="dxa"/>
            <w:tcBorders>
              <w:top w:val="single" w:sz="4" w:space="0" w:color="000000"/>
              <w:left w:val="single" w:sz="4" w:space="0" w:color="000000"/>
              <w:bottom w:val="single" w:sz="4" w:space="0" w:color="000000"/>
              <w:right w:val="single" w:sz="4" w:space="0" w:color="000000"/>
            </w:tcBorders>
          </w:tcPr>
          <w:p w:rsidR="006D1AA8" w:rsidRDefault="006D1AA8">
            <w:pPr>
              <w:spacing w:after="0"/>
              <w:ind w:firstLine="0"/>
            </w:pPr>
            <w:r>
              <w:t>[……]</w:t>
            </w:r>
          </w:p>
        </w:tc>
      </w:tr>
    </w:tbl>
    <w:p w:rsidR="006D1AA8" w:rsidRDefault="006D1AA8">
      <w:pPr>
        <w:pStyle w:val="SectionTitle"/>
        <w:ind w:left="850" w:firstLine="0"/>
      </w:pPr>
    </w:p>
    <w:p w:rsidR="006D1AA8" w:rsidRDefault="006D1AA8">
      <w:pPr>
        <w:pageBreakBefore/>
        <w:ind w:left="850" w:firstLine="0"/>
        <w:jc w:val="center"/>
      </w:pPr>
      <w:r>
        <w:rPr>
          <w:b/>
          <w:bCs/>
        </w:rPr>
        <w:t>Γ: Πληροφορίες σχετικά με τη στήριξη στις ικανότητες άλλων ΦΟΡΕΩΝ</w:t>
      </w:r>
      <w:r>
        <w:rPr>
          <w:rStyle w:val="1"/>
          <w:b/>
          <w:bCs/>
        </w:rPr>
        <w:endnoteReference w:id="7"/>
      </w:r>
      <w:r>
        <w:t xml:space="preserve"> </w:t>
      </w:r>
    </w:p>
    <w:tbl>
      <w:tblPr>
        <w:tblW w:w="0" w:type="auto"/>
        <w:tblInd w:w="-106" w:type="dxa"/>
        <w:tblLayout w:type="fixed"/>
        <w:tblLook w:val="0000"/>
      </w:tblPr>
      <w:tblGrid>
        <w:gridCol w:w="4479"/>
        <w:gridCol w:w="4510"/>
      </w:tblGrid>
      <w:tr w:rsidR="006D1AA8">
        <w:trPr>
          <w:trHeight w:val="343"/>
        </w:trPr>
        <w:tc>
          <w:tcPr>
            <w:tcW w:w="4479" w:type="dxa"/>
            <w:tcBorders>
              <w:top w:val="single" w:sz="4" w:space="0" w:color="000000"/>
              <w:left w:val="single" w:sz="4" w:space="0" w:color="000000"/>
              <w:bottom w:val="single" w:sz="4" w:space="0" w:color="000000"/>
              <w:right w:val="nil"/>
            </w:tcBorders>
          </w:tcPr>
          <w:p w:rsidR="006D1AA8" w:rsidRDefault="006D1AA8">
            <w:pPr>
              <w:spacing w:after="0"/>
              <w:ind w:firstLine="0"/>
            </w:pPr>
            <w:r>
              <w:rPr>
                <w:b/>
                <w:bCs/>
                <w:i/>
                <w:iCs/>
              </w:rPr>
              <w:t>Στήριξη:</w:t>
            </w:r>
          </w:p>
        </w:tc>
        <w:tc>
          <w:tcPr>
            <w:tcW w:w="4510" w:type="dxa"/>
            <w:tcBorders>
              <w:top w:val="single" w:sz="4" w:space="0" w:color="000000"/>
              <w:left w:val="single" w:sz="4" w:space="0" w:color="000000"/>
              <w:bottom w:val="single" w:sz="4" w:space="0" w:color="000000"/>
              <w:right w:val="single" w:sz="4" w:space="0" w:color="000000"/>
            </w:tcBorders>
          </w:tcPr>
          <w:p w:rsidR="006D1AA8" w:rsidRDefault="006D1AA8">
            <w:pPr>
              <w:spacing w:after="0"/>
              <w:ind w:firstLine="0"/>
            </w:pPr>
            <w:r>
              <w:rPr>
                <w:b/>
                <w:bCs/>
                <w:i/>
                <w:iCs/>
              </w:rPr>
              <w:t>Απάντηση:</w:t>
            </w:r>
          </w:p>
        </w:tc>
      </w:tr>
      <w:tr w:rsidR="006D1AA8">
        <w:tc>
          <w:tcPr>
            <w:tcW w:w="4479" w:type="dxa"/>
            <w:tcBorders>
              <w:top w:val="single" w:sz="4" w:space="0" w:color="000000"/>
              <w:left w:val="single" w:sz="4" w:space="0" w:color="000000"/>
              <w:bottom w:val="single" w:sz="4" w:space="0" w:color="000000"/>
              <w:right w:val="nil"/>
            </w:tcBorders>
          </w:tcPr>
          <w:p w:rsidR="006D1AA8" w:rsidRDefault="006D1AA8">
            <w:pPr>
              <w:spacing w:after="0"/>
              <w:ind w:firstLine="0"/>
            </w:pPr>
            <w: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tcPr>
          <w:p w:rsidR="006D1AA8" w:rsidRDefault="006D1AA8">
            <w:pPr>
              <w:spacing w:after="0"/>
              <w:ind w:firstLine="0"/>
            </w:pPr>
            <w:r>
              <w:t>[]Ναι []Όχι</w:t>
            </w:r>
          </w:p>
        </w:tc>
      </w:tr>
    </w:tbl>
    <w:p w:rsidR="006D1AA8" w:rsidRDefault="006D1AA8">
      <w:pPr>
        <w:pBdr>
          <w:top w:val="single" w:sz="4" w:space="1" w:color="000000"/>
          <w:left w:val="single" w:sz="4" w:space="4" w:color="000000"/>
          <w:bottom w:val="single" w:sz="4" w:space="1" w:color="000000"/>
          <w:right w:val="single" w:sz="4" w:space="4" w:color="000000"/>
        </w:pBdr>
        <w:shd w:val="clear" w:color="auto" w:fill="BFBFBF"/>
        <w:ind w:firstLine="0"/>
      </w:pPr>
      <w:r>
        <w:rPr>
          <w:b/>
          <w:bCs/>
          <w:i/>
          <w:iCs/>
        </w:rPr>
        <w:t>Εάν ναι</w:t>
      </w:r>
      <w:r>
        <w:rPr>
          <w:i/>
          <w:iCs/>
        </w:rPr>
        <w:t xml:space="preserve">, επισυνάψτε χωριστό έντυπο ΤΕΥΔ με τις πληροφορίες που απαιτούνται σύμφωνα με τις </w:t>
      </w:r>
      <w:r>
        <w:rPr>
          <w:b/>
          <w:bCs/>
          <w:i/>
          <w:iCs/>
        </w:rPr>
        <w:t xml:space="preserve">ενότητες Α και Β του παρόντος μέρους και σύμφωνα με το μέρος ΙΙΙ, για κάθε ένα </w:t>
      </w:r>
      <w:r>
        <w:rPr>
          <w:i/>
          <w:iCs/>
        </w:rPr>
        <w:t xml:space="preserve">από τους σχετικούς φορείς, δεόντως συμπληρωμένο και υπογεγραμμένο από τους νομίμους εκπροσώπους αυτών. </w:t>
      </w:r>
    </w:p>
    <w:p w:rsidR="006D1AA8" w:rsidRDefault="006D1AA8">
      <w:pPr>
        <w:pBdr>
          <w:top w:val="single" w:sz="4" w:space="1" w:color="000000"/>
          <w:left w:val="single" w:sz="4" w:space="4" w:color="000000"/>
          <w:bottom w:val="single" w:sz="4" w:space="1" w:color="000000"/>
          <w:right w:val="single" w:sz="4" w:space="4" w:color="000000"/>
        </w:pBdr>
        <w:shd w:val="clear" w:color="auto" w:fill="BFBFBF"/>
        <w:ind w:firstLine="0"/>
      </w:pPr>
      <w:r>
        <w:rPr>
          <w:i/>
          <w:iCs/>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6D1AA8" w:rsidRDefault="006D1AA8">
      <w:pPr>
        <w:pBdr>
          <w:top w:val="single" w:sz="4" w:space="1" w:color="000000"/>
          <w:left w:val="single" w:sz="4" w:space="4" w:color="000000"/>
          <w:bottom w:val="single" w:sz="4" w:space="1" w:color="000000"/>
          <w:right w:val="single" w:sz="4" w:space="4" w:color="000000"/>
        </w:pBdr>
        <w:shd w:val="clear" w:color="auto" w:fill="BFBFBF"/>
        <w:ind w:firstLine="0"/>
      </w:pPr>
      <w:r>
        <w:rPr>
          <w:i/>
          <w:iCs/>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6D1AA8" w:rsidRDefault="006D1AA8">
      <w:pPr>
        <w:ind w:firstLine="0"/>
        <w:jc w:val="center"/>
      </w:pPr>
    </w:p>
    <w:p w:rsidR="006D1AA8" w:rsidRDefault="006D1AA8">
      <w:pPr>
        <w:pageBreakBefore/>
        <w:ind w:firstLine="0"/>
        <w:jc w:val="center"/>
      </w:pPr>
      <w:r>
        <w:rPr>
          <w:b/>
          <w:bCs/>
        </w:rPr>
        <w:t xml:space="preserve">Δ: Πληροφορίες σχετικά με υπεργολάβους στην ικανότητα των οποίων </w:t>
      </w:r>
      <w:r>
        <w:rPr>
          <w:b/>
          <w:bCs/>
          <w:u w:val="single"/>
        </w:rPr>
        <w:t>δεν στηρίζεται</w:t>
      </w:r>
      <w:r>
        <w:rPr>
          <w:b/>
          <w:bCs/>
        </w:rPr>
        <w:t xml:space="preserve"> ο οικονομικός φορέας</w:t>
      </w:r>
      <w:r>
        <w:t xml:space="preserve"> </w:t>
      </w:r>
    </w:p>
    <w:p w:rsidR="006D1AA8" w:rsidRDefault="006D1AA8">
      <w:pPr>
        <w:pBdr>
          <w:top w:val="single" w:sz="2" w:space="1" w:color="000000"/>
          <w:left w:val="single" w:sz="2" w:space="1" w:color="000000"/>
          <w:bottom w:val="single" w:sz="2" w:space="1" w:color="000000"/>
          <w:right w:val="single" w:sz="2" w:space="1" w:color="000000"/>
        </w:pBdr>
        <w:shd w:val="clear" w:color="auto" w:fill="CCCCCC"/>
        <w:ind w:firstLine="0"/>
      </w:pPr>
      <w:r>
        <w:rPr>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6" w:type="dxa"/>
        <w:tblLayout w:type="fixed"/>
        <w:tblLook w:val="0000"/>
      </w:tblPr>
      <w:tblGrid>
        <w:gridCol w:w="4479"/>
        <w:gridCol w:w="4510"/>
      </w:tblGrid>
      <w:tr w:rsidR="006D1AA8">
        <w:tc>
          <w:tcPr>
            <w:tcW w:w="4479" w:type="dxa"/>
            <w:tcBorders>
              <w:top w:val="single" w:sz="4" w:space="0" w:color="000000"/>
              <w:left w:val="single" w:sz="4" w:space="0" w:color="000000"/>
              <w:bottom w:val="single" w:sz="4" w:space="0" w:color="000000"/>
              <w:right w:val="nil"/>
            </w:tcBorders>
          </w:tcPr>
          <w:p w:rsidR="006D1AA8" w:rsidRDefault="006D1AA8">
            <w:pPr>
              <w:spacing w:after="0"/>
              <w:ind w:firstLine="0"/>
            </w:pPr>
            <w:r>
              <w:rPr>
                <w:b/>
                <w:bCs/>
                <w:i/>
                <w:iCs/>
              </w:rPr>
              <w:t>Υπεργολαβική ανάθεση :</w:t>
            </w:r>
          </w:p>
        </w:tc>
        <w:tc>
          <w:tcPr>
            <w:tcW w:w="4510" w:type="dxa"/>
            <w:tcBorders>
              <w:top w:val="single" w:sz="4" w:space="0" w:color="000000"/>
              <w:left w:val="single" w:sz="4" w:space="0" w:color="000000"/>
              <w:bottom w:val="single" w:sz="4" w:space="0" w:color="000000"/>
              <w:right w:val="single" w:sz="4" w:space="0" w:color="000000"/>
            </w:tcBorders>
          </w:tcPr>
          <w:p w:rsidR="006D1AA8" w:rsidRDefault="006D1AA8">
            <w:pPr>
              <w:spacing w:after="0"/>
              <w:ind w:firstLine="0"/>
            </w:pPr>
            <w:r>
              <w:rPr>
                <w:b/>
                <w:bCs/>
                <w:i/>
                <w:iCs/>
              </w:rPr>
              <w:t>Απάντηση:</w:t>
            </w:r>
          </w:p>
        </w:tc>
      </w:tr>
      <w:tr w:rsidR="006D1AA8">
        <w:tc>
          <w:tcPr>
            <w:tcW w:w="4479" w:type="dxa"/>
            <w:tcBorders>
              <w:top w:val="single" w:sz="4" w:space="0" w:color="000000"/>
              <w:left w:val="single" w:sz="4" w:space="0" w:color="000000"/>
              <w:bottom w:val="single" w:sz="4" w:space="0" w:color="000000"/>
              <w:right w:val="nil"/>
            </w:tcBorders>
          </w:tcPr>
          <w:p w:rsidR="006D1AA8" w:rsidRDefault="006D1AA8">
            <w:pPr>
              <w:spacing w:after="0"/>
              <w:ind w:firstLine="0"/>
            </w:pPr>
            <w:r>
              <w:t>Ο οικονομικός φορέας προτίθεται να αναθέσει οποιοδήποτε μέρος της σύμβασης σε τρίτους υπό μορφή υπεργολαβίας;</w:t>
            </w:r>
          </w:p>
        </w:tc>
        <w:tc>
          <w:tcPr>
            <w:tcW w:w="4510" w:type="dxa"/>
            <w:tcBorders>
              <w:top w:val="single" w:sz="4" w:space="0" w:color="000000"/>
              <w:left w:val="single" w:sz="4" w:space="0" w:color="000000"/>
              <w:bottom w:val="single" w:sz="4" w:space="0" w:color="000000"/>
              <w:right w:val="single" w:sz="4" w:space="0" w:color="000000"/>
            </w:tcBorders>
          </w:tcPr>
          <w:p w:rsidR="006D1AA8" w:rsidRDefault="006D1AA8">
            <w:pPr>
              <w:spacing w:after="0"/>
              <w:ind w:firstLine="0"/>
            </w:pPr>
            <w:r>
              <w:t>[]Ναι []Όχι</w:t>
            </w:r>
          </w:p>
          <w:p w:rsidR="006D1AA8" w:rsidRDefault="006D1AA8">
            <w:pPr>
              <w:spacing w:after="0"/>
              <w:ind w:firstLine="0"/>
            </w:pPr>
          </w:p>
          <w:p w:rsidR="006D1AA8" w:rsidRDefault="006D1AA8">
            <w:pPr>
              <w:spacing w:after="0"/>
              <w:ind w:firstLine="0"/>
            </w:pPr>
            <w:r>
              <w:t xml:space="preserve">Εάν </w:t>
            </w:r>
            <w:r>
              <w:rPr>
                <w:b/>
                <w:bCs/>
              </w:rPr>
              <w:t xml:space="preserve">ναι </w:t>
            </w:r>
            <w:r>
              <w:t xml:space="preserve">παραθέστε κατάλογο των προτεινόμενων υπεργολάβων και το ποσοστό της σύμβασης που θα αναλάβουν: </w:t>
            </w:r>
          </w:p>
          <w:p w:rsidR="006D1AA8" w:rsidRDefault="006D1AA8">
            <w:pPr>
              <w:spacing w:after="0"/>
              <w:ind w:firstLine="0"/>
            </w:pPr>
            <w:r>
              <w:t>[…]</w:t>
            </w:r>
          </w:p>
        </w:tc>
      </w:tr>
    </w:tbl>
    <w:p w:rsidR="006D1AA8" w:rsidRDefault="006D1AA8">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Pr>
          <w:i/>
          <w:iCs/>
        </w:rPr>
        <w:t>Εάν</w:t>
      </w:r>
      <w:r>
        <w:rPr>
          <w:i/>
          <w:iCs/>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bCs w:val="0"/>
          <w:i/>
          <w:iCs/>
        </w:rPr>
        <w:t xml:space="preserve">επιπλέον των πληροφοριών </w:t>
      </w:r>
      <w:r>
        <w:rPr>
          <w:i/>
          <w:iCs/>
        </w:rPr>
        <w:t xml:space="preserve">που προβλέπονται στην παρούσα ενότητα, </w:t>
      </w:r>
      <w:r>
        <w:rPr>
          <w:i/>
          <w:iCs/>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6D1AA8" w:rsidRDefault="006D1AA8">
      <w:pPr>
        <w:pageBreakBefore/>
        <w:jc w:val="center"/>
      </w:pPr>
      <w:r>
        <w:rPr>
          <w:b/>
          <w:bCs/>
          <w:u w:val="single"/>
        </w:rPr>
        <w:t>Μέρος III: Λόγοι αποκλεισμού</w:t>
      </w:r>
    </w:p>
    <w:p w:rsidR="006D1AA8" w:rsidRDefault="006D1AA8">
      <w:pPr>
        <w:jc w:val="center"/>
      </w:pPr>
      <w:r>
        <w:rPr>
          <w:b/>
          <w:bCs/>
          <w:color w:val="000000"/>
        </w:rPr>
        <w:t>Α: Λόγοι αποκλεισμού που σχετίζονται με ποινικές καταδίκες</w:t>
      </w:r>
      <w:r>
        <w:rPr>
          <w:rStyle w:val="1"/>
          <w:color w:val="000000"/>
        </w:rPr>
        <w:endnoteReference w:id="8"/>
      </w:r>
    </w:p>
    <w:p w:rsidR="006D1AA8" w:rsidRDefault="006D1AA8">
      <w:pPr>
        <w:pBdr>
          <w:top w:val="single" w:sz="2" w:space="1" w:color="000000"/>
          <w:left w:val="single" w:sz="2" w:space="1" w:color="000000"/>
          <w:bottom w:val="single" w:sz="2" w:space="1" w:color="000000"/>
          <w:right w:val="single" w:sz="2" w:space="1" w:color="000000"/>
        </w:pBdr>
        <w:shd w:val="clear" w:color="auto" w:fill="CCCCCC"/>
        <w:ind w:firstLine="0"/>
        <w:jc w:val="left"/>
      </w:pPr>
      <w:r>
        <w:t>Στο άρθρο 73 παρ. 1 ορίζονται οι ακόλουθοι λόγοι αποκλεισμού:</w:t>
      </w:r>
    </w:p>
    <w:p w:rsidR="006D1AA8" w:rsidRDefault="006D1AA8">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left" w:pos="284"/>
        </w:tabs>
        <w:ind w:left="0" w:firstLine="0"/>
        <w:jc w:val="left"/>
      </w:pPr>
      <w:r>
        <w:rPr>
          <w:color w:val="000000"/>
        </w:rPr>
        <w:t xml:space="preserve">συμμετοχή σε </w:t>
      </w:r>
      <w:r>
        <w:rPr>
          <w:b/>
          <w:bCs/>
          <w:color w:val="000000"/>
        </w:rPr>
        <w:t>εγκληματική οργάνωση</w:t>
      </w:r>
      <w:r>
        <w:rPr>
          <w:rStyle w:val="a"/>
          <w:color w:val="000000"/>
          <w:vertAlign w:val="superscript"/>
        </w:rPr>
        <w:endnoteReference w:id="9"/>
      </w:r>
      <w:r>
        <w:rPr>
          <w:color w:val="000000"/>
        </w:rPr>
        <w:t>·</w:t>
      </w:r>
    </w:p>
    <w:p w:rsidR="006D1AA8" w:rsidRDefault="006D1AA8">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left" w:pos="284"/>
        </w:tabs>
        <w:ind w:left="0" w:firstLine="0"/>
        <w:jc w:val="left"/>
      </w:pPr>
      <w:r>
        <w:rPr>
          <w:b/>
          <w:bCs/>
          <w:color w:val="000000"/>
        </w:rPr>
        <w:t>δωροδοκία</w:t>
      </w:r>
      <w:r>
        <w:rPr>
          <w:rStyle w:val="1"/>
          <w:color w:val="000000"/>
        </w:rPr>
        <w:endnoteReference w:id="10"/>
      </w:r>
      <w:r>
        <w:rPr>
          <w:color w:val="000000"/>
          <w:vertAlign w:val="superscript"/>
        </w:rPr>
        <w:t>,</w:t>
      </w:r>
      <w:r>
        <w:rPr>
          <w:rStyle w:val="a"/>
          <w:color w:val="000000"/>
          <w:vertAlign w:val="superscript"/>
        </w:rPr>
        <w:endnoteReference w:id="11"/>
      </w:r>
      <w:r>
        <w:rPr>
          <w:color w:val="000000"/>
        </w:rPr>
        <w:t>·</w:t>
      </w:r>
    </w:p>
    <w:p w:rsidR="006D1AA8" w:rsidRDefault="006D1AA8">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left" w:pos="284"/>
        </w:tabs>
        <w:ind w:left="0" w:firstLine="0"/>
        <w:jc w:val="left"/>
      </w:pPr>
      <w:r>
        <w:rPr>
          <w:b/>
          <w:bCs/>
          <w:color w:val="000000"/>
        </w:rPr>
        <w:t>απάτη</w:t>
      </w:r>
      <w:r>
        <w:rPr>
          <w:rStyle w:val="a"/>
          <w:color w:val="000000"/>
          <w:vertAlign w:val="superscript"/>
        </w:rPr>
        <w:endnoteReference w:id="12"/>
      </w:r>
      <w:r>
        <w:rPr>
          <w:color w:val="000000"/>
        </w:rPr>
        <w:t>·</w:t>
      </w:r>
    </w:p>
    <w:p w:rsidR="006D1AA8" w:rsidRDefault="006D1AA8">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left" w:pos="284"/>
        </w:tabs>
        <w:ind w:left="0" w:firstLine="0"/>
        <w:jc w:val="left"/>
      </w:pPr>
      <w:r>
        <w:rPr>
          <w:b/>
          <w:bCs/>
          <w:color w:val="000000"/>
        </w:rPr>
        <w:t>τρομοκρατικά εγκλήματα ή εγκλήματα συνδεόμενα με τρομοκρατικές δραστηριότητες</w:t>
      </w:r>
      <w:r>
        <w:rPr>
          <w:rStyle w:val="a"/>
          <w:color w:val="000000"/>
          <w:vertAlign w:val="superscript"/>
        </w:rPr>
        <w:endnoteReference w:id="13"/>
      </w:r>
      <w:r>
        <w:rPr>
          <w:rStyle w:val="a"/>
          <w:color w:val="000000"/>
        </w:rPr>
        <w:t>·</w:t>
      </w:r>
    </w:p>
    <w:p w:rsidR="006D1AA8" w:rsidRDefault="006D1AA8">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left" w:pos="284"/>
        </w:tabs>
        <w:ind w:left="0" w:firstLine="0"/>
        <w:jc w:val="left"/>
      </w:pPr>
      <w:r>
        <w:rPr>
          <w:b/>
          <w:bCs/>
          <w:color w:val="000000"/>
        </w:rPr>
        <w:t>νομιμοποίηση εσόδων από παράνομες δραστηριότητες ή χρηματοδότηση της τρομοκρατίας</w:t>
      </w:r>
      <w:r>
        <w:rPr>
          <w:rStyle w:val="a"/>
          <w:color w:val="000000"/>
          <w:vertAlign w:val="superscript"/>
        </w:rPr>
        <w:endnoteReference w:id="14"/>
      </w:r>
      <w:r>
        <w:rPr>
          <w:color w:val="000000"/>
        </w:rPr>
        <w:t>·</w:t>
      </w:r>
    </w:p>
    <w:p w:rsidR="006D1AA8" w:rsidRDefault="006D1AA8">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left" w:pos="284"/>
        </w:tabs>
        <w:ind w:left="0" w:firstLine="0"/>
        <w:jc w:val="left"/>
      </w:pPr>
      <w:r>
        <w:rPr>
          <w:rStyle w:val="a"/>
          <w:b/>
          <w:bCs/>
          <w:color w:val="000000"/>
        </w:rPr>
        <w:t>παιδική εργασία και άλλες μορφές εμπορίας ανθρώπων</w:t>
      </w:r>
      <w:r>
        <w:rPr>
          <w:rStyle w:val="a"/>
          <w:color w:val="000000"/>
          <w:vertAlign w:val="superscript"/>
        </w:rPr>
        <w:endnoteReference w:id="15"/>
      </w:r>
      <w:r>
        <w:rPr>
          <w:rStyle w:val="a"/>
          <w:color w:val="000000"/>
        </w:rPr>
        <w:t>.</w:t>
      </w:r>
    </w:p>
    <w:tbl>
      <w:tblPr>
        <w:tblW w:w="0" w:type="auto"/>
        <w:tblInd w:w="-106" w:type="dxa"/>
        <w:tblLayout w:type="fixed"/>
        <w:tblLook w:val="0000"/>
      </w:tblPr>
      <w:tblGrid>
        <w:gridCol w:w="4479"/>
        <w:gridCol w:w="4510"/>
      </w:tblGrid>
      <w:tr w:rsidR="006D1AA8">
        <w:trPr>
          <w:trHeight w:val="855"/>
        </w:trPr>
        <w:tc>
          <w:tcPr>
            <w:tcW w:w="4479" w:type="dxa"/>
            <w:tcBorders>
              <w:top w:val="single" w:sz="4" w:space="0" w:color="000000"/>
              <w:left w:val="single" w:sz="4" w:space="0" w:color="000000"/>
              <w:bottom w:val="single" w:sz="4" w:space="0" w:color="000000"/>
              <w:right w:val="nil"/>
            </w:tcBorders>
          </w:tcPr>
          <w:p w:rsidR="006D1AA8" w:rsidRDefault="006D1AA8">
            <w:pPr>
              <w:spacing w:after="0"/>
              <w:ind w:firstLine="0"/>
            </w:pPr>
            <w:r>
              <w:rPr>
                <w:b/>
                <w:bCs/>
                <w:i/>
                <w:iCs/>
              </w:rPr>
              <w:t>Λόγοι που σχετίζονται με ποινικές καταδίκες:</w:t>
            </w:r>
          </w:p>
        </w:tc>
        <w:tc>
          <w:tcPr>
            <w:tcW w:w="4510" w:type="dxa"/>
            <w:tcBorders>
              <w:top w:val="single" w:sz="4" w:space="0" w:color="000000"/>
              <w:left w:val="single" w:sz="4" w:space="0" w:color="000000"/>
              <w:bottom w:val="single" w:sz="4" w:space="0" w:color="000000"/>
              <w:right w:val="single" w:sz="4" w:space="0" w:color="000000"/>
            </w:tcBorders>
          </w:tcPr>
          <w:p w:rsidR="006D1AA8" w:rsidRDefault="006D1AA8">
            <w:pPr>
              <w:snapToGrid w:val="0"/>
              <w:spacing w:after="0"/>
              <w:ind w:firstLine="0"/>
            </w:pPr>
            <w:r>
              <w:rPr>
                <w:b/>
                <w:bCs/>
                <w:i/>
                <w:iCs/>
              </w:rPr>
              <w:t>Απάντηση:</w:t>
            </w:r>
          </w:p>
        </w:tc>
      </w:tr>
      <w:tr w:rsidR="006D1AA8">
        <w:tc>
          <w:tcPr>
            <w:tcW w:w="4479" w:type="dxa"/>
            <w:tcBorders>
              <w:top w:val="nil"/>
              <w:left w:val="single" w:sz="4" w:space="0" w:color="000000"/>
              <w:bottom w:val="single" w:sz="4" w:space="0" w:color="000000"/>
              <w:right w:val="nil"/>
            </w:tcBorders>
          </w:tcPr>
          <w:p w:rsidR="006D1AA8" w:rsidRDefault="006D1AA8">
            <w:pPr>
              <w:spacing w:after="0"/>
              <w:ind w:firstLine="0"/>
            </w:pPr>
            <w:r>
              <w:t xml:space="preserve">Υπάρχει αμετάκλητη καταδικαστική </w:t>
            </w:r>
            <w:r>
              <w:rPr>
                <w:b/>
                <w:bCs/>
              </w:rPr>
              <w:t>απόφαση εις βάρος του οικονομικού φορέα</w:t>
            </w:r>
            <w:r>
              <w:t xml:space="preserve"> ή </w:t>
            </w:r>
            <w:r>
              <w:rPr>
                <w:b/>
                <w:bCs/>
              </w:rPr>
              <w:t>οποιουδήποτε</w:t>
            </w:r>
            <w:r>
              <w:t xml:space="preserve"> προσώπου</w:t>
            </w:r>
            <w:r>
              <w:rPr>
                <w:rStyle w:val="1"/>
              </w:rPr>
              <w:endnoteReference w:id="16"/>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10" w:type="dxa"/>
            <w:tcBorders>
              <w:top w:val="nil"/>
              <w:left w:val="single" w:sz="4" w:space="0" w:color="000000"/>
              <w:bottom w:val="single" w:sz="4" w:space="0" w:color="000000"/>
              <w:right w:val="single" w:sz="4" w:space="0" w:color="000000"/>
            </w:tcBorders>
          </w:tcPr>
          <w:p w:rsidR="006D1AA8" w:rsidRDefault="006D1AA8">
            <w:pPr>
              <w:spacing w:after="0"/>
              <w:ind w:firstLine="0"/>
            </w:pPr>
            <w:r>
              <w:t>[] Ναι [] Όχι</w:t>
            </w:r>
          </w:p>
          <w:p w:rsidR="006D1AA8" w:rsidRDefault="006D1AA8">
            <w:pPr>
              <w:spacing w:after="0"/>
              <w:ind w:firstLine="0"/>
              <w:rPr>
                <w:i/>
                <w:iCs/>
              </w:rPr>
            </w:pPr>
          </w:p>
          <w:p w:rsidR="006D1AA8" w:rsidRDefault="006D1AA8">
            <w:pPr>
              <w:spacing w:after="0"/>
              <w:ind w:firstLine="0"/>
              <w:rPr>
                <w:i/>
                <w:iCs/>
              </w:rPr>
            </w:pPr>
          </w:p>
          <w:p w:rsidR="006D1AA8" w:rsidRDefault="006D1AA8">
            <w:pPr>
              <w:spacing w:after="0"/>
              <w:ind w:firstLine="0"/>
              <w:rPr>
                <w:i/>
                <w:iCs/>
              </w:rPr>
            </w:pPr>
          </w:p>
          <w:p w:rsidR="006D1AA8" w:rsidRDefault="006D1AA8">
            <w:pPr>
              <w:spacing w:after="0"/>
              <w:ind w:firstLine="0"/>
              <w:rPr>
                <w:i/>
                <w:iCs/>
              </w:rPr>
            </w:pPr>
          </w:p>
          <w:p w:rsidR="006D1AA8" w:rsidRDefault="006D1AA8">
            <w:pPr>
              <w:spacing w:after="0"/>
              <w:ind w:firstLine="0"/>
              <w:rPr>
                <w:i/>
                <w:iCs/>
              </w:rPr>
            </w:pPr>
          </w:p>
          <w:p w:rsidR="006D1AA8" w:rsidRDefault="006D1AA8">
            <w:pPr>
              <w:spacing w:after="0"/>
              <w:ind w:firstLine="0"/>
              <w:rPr>
                <w:i/>
                <w:iCs/>
              </w:rPr>
            </w:pPr>
          </w:p>
          <w:p w:rsidR="006D1AA8" w:rsidRDefault="006D1AA8">
            <w:pPr>
              <w:spacing w:after="0"/>
              <w:ind w:firstLine="0"/>
              <w:rPr>
                <w:i/>
                <w:iCs/>
              </w:rPr>
            </w:pPr>
          </w:p>
          <w:p w:rsidR="006D1AA8" w:rsidRDefault="006D1AA8">
            <w:pPr>
              <w:spacing w:after="0"/>
              <w:ind w:firstLine="0"/>
              <w:rPr>
                <w:i/>
                <w:iCs/>
              </w:rPr>
            </w:pPr>
          </w:p>
          <w:p w:rsidR="006D1AA8" w:rsidRDefault="006D1AA8">
            <w:pPr>
              <w:spacing w:after="0"/>
              <w:ind w:firstLine="0"/>
              <w:rPr>
                <w:i/>
                <w:iCs/>
              </w:rPr>
            </w:pPr>
          </w:p>
          <w:p w:rsidR="006D1AA8" w:rsidRDefault="006D1AA8">
            <w:pPr>
              <w:spacing w:after="0"/>
              <w:ind w:firstLine="0"/>
              <w:rPr>
                <w:i/>
                <w:iCs/>
              </w:rPr>
            </w:pPr>
          </w:p>
          <w:p w:rsidR="006D1AA8" w:rsidRDefault="006D1AA8">
            <w:pPr>
              <w:spacing w:after="0"/>
              <w:ind w:firstLine="0"/>
              <w:rPr>
                <w:i/>
                <w:iCs/>
              </w:rPr>
            </w:pPr>
          </w:p>
          <w:p w:rsidR="006D1AA8" w:rsidRDefault="006D1AA8">
            <w:pPr>
              <w:spacing w:after="0"/>
              <w:ind w:firstLine="0"/>
            </w:pPr>
            <w:r>
              <w:rPr>
                <w:i/>
                <w:iCs/>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6D1AA8" w:rsidRDefault="006D1AA8">
            <w:pPr>
              <w:spacing w:after="0"/>
              <w:ind w:firstLine="0"/>
              <w:rPr>
                <w:b/>
                <w:bCs/>
              </w:rPr>
            </w:pPr>
            <w:r>
              <w:rPr>
                <w:i/>
                <w:iCs/>
              </w:rPr>
              <w:t>[……][……][……][……]</w:t>
            </w:r>
            <w:r>
              <w:rPr>
                <w:rStyle w:val="a"/>
                <w:vertAlign w:val="superscript"/>
              </w:rPr>
              <w:endnoteReference w:id="17"/>
            </w:r>
          </w:p>
        </w:tc>
      </w:tr>
      <w:tr w:rsidR="006D1AA8">
        <w:tc>
          <w:tcPr>
            <w:tcW w:w="4479" w:type="dxa"/>
            <w:tcBorders>
              <w:top w:val="single" w:sz="4" w:space="0" w:color="000000"/>
              <w:left w:val="single" w:sz="4" w:space="0" w:color="000000"/>
              <w:bottom w:val="single" w:sz="4" w:space="0" w:color="000000"/>
              <w:right w:val="nil"/>
            </w:tcBorders>
          </w:tcPr>
          <w:p w:rsidR="006D1AA8" w:rsidRDefault="006D1AA8">
            <w:pPr>
              <w:spacing w:after="0"/>
              <w:ind w:firstLine="0"/>
            </w:pPr>
            <w:r>
              <w:rPr>
                <w:b/>
                <w:bCs/>
              </w:rPr>
              <w:t>Εάν ναι</w:t>
            </w:r>
            <w:r>
              <w:t>, αναφέρετε</w:t>
            </w:r>
            <w:r>
              <w:rPr>
                <w:rStyle w:val="a"/>
                <w:vertAlign w:val="superscript"/>
              </w:rPr>
              <w:endnoteReference w:id="18"/>
            </w:r>
            <w:r>
              <w:t>:</w:t>
            </w:r>
          </w:p>
          <w:p w:rsidR="006D1AA8" w:rsidRDefault="006D1AA8">
            <w:pPr>
              <w:spacing w:after="0"/>
              <w:ind w:firstLine="0"/>
            </w:pPr>
            <w:r>
              <w:t>α) Ημερομηνία της καταδικαστικής απόφασης προσδιορίζοντας ποιο από τα σημεία 1 έως 6 αφορά και τον λόγο ή τους λόγους της καταδίκης,</w:t>
            </w:r>
          </w:p>
          <w:p w:rsidR="006D1AA8" w:rsidRDefault="006D1AA8">
            <w:pPr>
              <w:spacing w:after="0"/>
              <w:ind w:firstLine="0"/>
              <w:jc w:val="left"/>
            </w:pPr>
            <w:r>
              <w:t>β) Προσδιορίστε ποιος έχει καταδικαστεί [ ]·</w:t>
            </w:r>
          </w:p>
          <w:p w:rsidR="006D1AA8" w:rsidRDefault="006D1AA8">
            <w:pPr>
              <w:spacing w:after="0"/>
              <w:ind w:firstLine="0"/>
            </w:pPr>
            <w:r>
              <w:rPr>
                <w:b/>
                <w:bCs/>
              </w:rPr>
              <w:t>γ) Εάν ορίζεται απευθείας στην καταδικαστική απόφαση:</w:t>
            </w:r>
          </w:p>
        </w:tc>
        <w:tc>
          <w:tcPr>
            <w:tcW w:w="4510" w:type="dxa"/>
            <w:tcBorders>
              <w:top w:val="single" w:sz="4" w:space="0" w:color="000000"/>
              <w:left w:val="single" w:sz="4" w:space="0" w:color="000000"/>
              <w:bottom w:val="single" w:sz="4" w:space="0" w:color="000000"/>
              <w:right w:val="single" w:sz="4" w:space="0" w:color="000000"/>
            </w:tcBorders>
          </w:tcPr>
          <w:p w:rsidR="006D1AA8" w:rsidRDefault="006D1AA8">
            <w:pPr>
              <w:snapToGrid w:val="0"/>
              <w:spacing w:after="0"/>
              <w:ind w:firstLine="0"/>
              <w:jc w:val="left"/>
            </w:pPr>
          </w:p>
          <w:p w:rsidR="006D1AA8" w:rsidRDefault="006D1AA8">
            <w:pPr>
              <w:spacing w:after="0"/>
              <w:ind w:firstLine="0"/>
              <w:jc w:val="left"/>
            </w:pPr>
            <w:r>
              <w:t xml:space="preserve">α) Ημερομηνία:[   ], </w:t>
            </w:r>
          </w:p>
          <w:p w:rsidR="006D1AA8" w:rsidRDefault="006D1AA8">
            <w:pPr>
              <w:spacing w:after="0"/>
              <w:ind w:firstLine="0"/>
              <w:jc w:val="left"/>
            </w:pPr>
            <w:r>
              <w:t xml:space="preserve">σημείο-(-α): [   ], </w:t>
            </w:r>
          </w:p>
          <w:p w:rsidR="006D1AA8" w:rsidRDefault="006D1AA8">
            <w:pPr>
              <w:spacing w:after="0"/>
              <w:ind w:firstLine="0"/>
              <w:jc w:val="left"/>
            </w:pPr>
            <w:r>
              <w:t>λόγος(-οι):[   ]</w:t>
            </w:r>
          </w:p>
          <w:p w:rsidR="006D1AA8" w:rsidRDefault="006D1AA8">
            <w:pPr>
              <w:spacing w:after="0"/>
              <w:ind w:firstLine="0"/>
              <w:jc w:val="left"/>
            </w:pPr>
          </w:p>
          <w:p w:rsidR="006D1AA8" w:rsidRDefault="006D1AA8">
            <w:pPr>
              <w:spacing w:after="0"/>
              <w:ind w:firstLine="0"/>
              <w:jc w:val="left"/>
            </w:pPr>
            <w:r>
              <w:t>β) [……]</w:t>
            </w:r>
          </w:p>
          <w:p w:rsidR="006D1AA8" w:rsidRDefault="006D1AA8">
            <w:pPr>
              <w:spacing w:after="0"/>
              <w:ind w:firstLine="0"/>
              <w:jc w:val="left"/>
            </w:pPr>
            <w:r>
              <w:t>γ) Διάρκεια της περιόδου αποκλεισμού [……] και σχετικό(-ά) σημείο(-α) [   ]</w:t>
            </w:r>
          </w:p>
          <w:p w:rsidR="006D1AA8" w:rsidRDefault="006D1AA8">
            <w:pPr>
              <w:spacing w:after="0"/>
              <w:ind w:firstLine="0"/>
            </w:pPr>
            <w:r>
              <w:rPr>
                <w:i/>
                <w:iCs/>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6D1AA8" w:rsidRDefault="006D1AA8">
            <w:pPr>
              <w:spacing w:after="0"/>
              <w:ind w:firstLine="0"/>
            </w:pPr>
            <w:r>
              <w:rPr>
                <w:i/>
                <w:iCs/>
              </w:rPr>
              <w:t>[……][……][……][……]</w:t>
            </w:r>
            <w:r>
              <w:rPr>
                <w:rStyle w:val="a"/>
                <w:vertAlign w:val="superscript"/>
              </w:rPr>
              <w:endnoteReference w:id="19"/>
            </w:r>
          </w:p>
        </w:tc>
      </w:tr>
      <w:tr w:rsidR="006D1AA8">
        <w:tc>
          <w:tcPr>
            <w:tcW w:w="4479" w:type="dxa"/>
            <w:tcBorders>
              <w:top w:val="single" w:sz="4" w:space="0" w:color="000000"/>
              <w:left w:val="single" w:sz="4" w:space="0" w:color="000000"/>
              <w:bottom w:val="single" w:sz="4" w:space="0" w:color="000000"/>
              <w:right w:val="nil"/>
            </w:tcBorders>
          </w:tcPr>
          <w:p w:rsidR="006D1AA8" w:rsidRDefault="006D1AA8">
            <w:pPr>
              <w:spacing w:after="0"/>
              <w:ind w:firstLine="0"/>
            </w:pPr>
            <w: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b w:val="0"/>
                <w:bCs w:val="0"/>
                <w:lang w:eastAsia="zh-CN"/>
              </w:rPr>
              <w:t>αυτοκάθαρση»)</w:t>
            </w:r>
            <w:r>
              <w:rPr>
                <w:rStyle w:val="NormalBoldChar"/>
                <w:b w:val="0"/>
                <w:bCs w:val="0"/>
                <w:vertAlign w:val="superscript"/>
                <w:lang w:eastAsia="zh-CN"/>
              </w:rPr>
              <w:endnoteReference w:id="20"/>
            </w:r>
            <w:r>
              <w:t>;</w:t>
            </w:r>
          </w:p>
        </w:tc>
        <w:tc>
          <w:tcPr>
            <w:tcW w:w="4510" w:type="dxa"/>
            <w:tcBorders>
              <w:top w:val="single" w:sz="4" w:space="0" w:color="000000"/>
              <w:left w:val="single" w:sz="4" w:space="0" w:color="000000"/>
              <w:bottom w:val="single" w:sz="4" w:space="0" w:color="000000"/>
              <w:right w:val="single" w:sz="4" w:space="0" w:color="000000"/>
            </w:tcBorders>
          </w:tcPr>
          <w:p w:rsidR="006D1AA8" w:rsidRDefault="006D1AA8">
            <w:pPr>
              <w:spacing w:after="0"/>
              <w:ind w:firstLine="0"/>
            </w:pPr>
            <w:r>
              <w:t xml:space="preserve">[] Ναι [] Όχι </w:t>
            </w:r>
          </w:p>
        </w:tc>
      </w:tr>
      <w:tr w:rsidR="006D1AA8">
        <w:tc>
          <w:tcPr>
            <w:tcW w:w="4479" w:type="dxa"/>
            <w:tcBorders>
              <w:top w:val="single" w:sz="4" w:space="0" w:color="000000"/>
              <w:left w:val="single" w:sz="4" w:space="0" w:color="000000"/>
              <w:bottom w:val="single" w:sz="4" w:space="0" w:color="000000"/>
              <w:right w:val="nil"/>
            </w:tcBorders>
          </w:tcPr>
          <w:p w:rsidR="006D1AA8" w:rsidRDefault="006D1AA8">
            <w:pPr>
              <w:spacing w:after="0"/>
              <w:ind w:firstLine="0"/>
            </w:pPr>
            <w:r>
              <w:rPr>
                <w:b/>
                <w:bCs/>
              </w:rPr>
              <w:t>Εάν ναι,</w:t>
            </w:r>
            <w:r>
              <w:t xml:space="preserve"> περιγράψτε τα μέτρα που λήφθηκαν</w:t>
            </w:r>
            <w:r>
              <w:rPr>
                <w:rStyle w:val="a"/>
                <w:vertAlign w:val="superscript"/>
              </w:rPr>
              <w:endnoteReference w:id="21"/>
            </w:r>
            <w:r>
              <w:t>:</w:t>
            </w:r>
          </w:p>
        </w:tc>
        <w:tc>
          <w:tcPr>
            <w:tcW w:w="4510" w:type="dxa"/>
            <w:tcBorders>
              <w:top w:val="single" w:sz="4" w:space="0" w:color="000000"/>
              <w:left w:val="single" w:sz="4" w:space="0" w:color="000000"/>
              <w:bottom w:val="single" w:sz="4" w:space="0" w:color="000000"/>
              <w:right w:val="single" w:sz="4" w:space="0" w:color="000000"/>
            </w:tcBorders>
          </w:tcPr>
          <w:p w:rsidR="006D1AA8" w:rsidRDefault="006D1AA8">
            <w:pPr>
              <w:spacing w:after="0"/>
              <w:ind w:firstLine="0"/>
            </w:pPr>
            <w:r>
              <w:t>[……]</w:t>
            </w:r>
          </w:p>
        </w:tc>
      </w:tr>
    </w:tbl>
    <w:p w:rsidR="006D1AA8" w:rsidRDefault="006D1AA8">
      <w:pPr>
        <w:pStyle w:val="SectionTitle"/>
      </w:pPr>
    </w:p>
    <w:p w:rsidR="006D1AA8" w:rsidRDefault="006D1AA8">
      <w:pPr>
        <w:pageBreakBefore/>
        <w:ind w:firstLine="0"/>
        <w:jc w:val="center"/>
      </w:pPr>
      <w:r>
        <w:rPr>
          <w:b/>
          <w:bCs/>
        </w:rPr>
        <w:t xml:space="preserve">Β: Λόγοι που σχετίζονται με την καταβολή φόρων ή εισφορών κοινωνικής ασφάλισης </w:t>
      </w:r>
    </w:p>
    <w:tbl>
      <w:tblPr>
        <w:tblW w:w="0" w:type="auto"/>
        <w:tblInd w:w="2" w:type="dxa"/>
        <w:tblLayout w:type="fixed"/>
        <w:tblCellMar>
          <w:left w:w="0" w:type="dxa"/>
          <w:right w:w="0" w:type="dxa"/>
        </w:tblCellMar>
        <w:tblLook w:val="0000"/>
      </w:tblPr>
      <w:tblGrid>
        <w:gridCol w:w="4475"/>
        <w:gridCol w:w="2247"/>
        <w:gridCol w:w="2258"/>
        <w:gridCol w:w="9"/>
      </w:tblGrid>
      <w:tr w:rsidR="006D1AA8">
        <w:trPr>
          <w:gridAfter w:val="1"/>
          <w:wAfter w:w="9" w:type="dxa"/>
        </w:trPr>
        <w:tc>
          <w:tcPr>
            <w:tcW w:w="4475" w:type="dxa"/>
            <w:tcBorders>
              <w:top w:val="single" w:sz="4" w:space="0" w:color="000000"/>
              <w:left w:val="single" w:sz="4" w:space="0" w:color="000000"/>
              <w:bottom w:val="single" w:sz="4" w:space="0" w:color="000000"/>
              <w:right w:val="nil"/>
            </w:tcBorders>
          </w:tcPr>
          <w:p w:rsidR="006D1AA8" w:rsidRDefault="006D1AA8">
            <w:pPr>
              <w:spacing w:after="0"/>
              <w:ind w:firstLine="0"/>
            </w:pPr>
            <w:r>
              <w:rPr>
                <w:b/>
                <w:bCs/>
                <w:i/>
                <w:iCs/>
              </w:rPr>
              <w:t>Πληρωμή φόρων ή εισφορών κοινωνικής ασφάλισης:</w:t>
            </w:r>
          </w:p>
        </w:tc>
        <w:tc>
          <w:tcPr>
            <w:tcW w:w="4505" w:type="dxa"/>
            <w:gridSpan w:val="2"/>
            <w:tcBorders>
              <w:top w:val="single" w:sz="4" w:space="0" w:color="000000"/>
              <w:left w:val="single" w:sz="4" w:space="0" w:color="000000"/>
              <w:bottom w:val="nil"/>
              <w:right w:val="single" w:sz="4" w:space="0" w:color="000000"/>
            </w:tcBorders>
          </w:tcPr>
          <w:p w:rsidR="006D1AA8" w:rsidRDefault="006D1AA8">
            <w:pPr>
              <w:spacing w:after="0"/>
              <w:ind w:firstLine="0"/>
            </w:pPr>
            <w:r>
              <w:rPr>
                <w:b/>
                <w:bCs/>
                <w:i/>
                <w:iCs/>
              </w:rPr>
              <w:t>Απάντηση:</w:t>
            </w:r>
          </w:p>
        </w:tc>
      </w:tr>
      <w:tr w:rsidR="006D1AA8">
        <w:tblPrEx>
          <w:tblCellMar>
            <w:left w:w="108" w:type="dxa"/>
            <w:right w:w="108" w:type="dxa"/>
          </w:tblCellMar>
        </w:tblPrEx>
        <w:tc>
          <w:tcPr>
            <w:tcW w:w="4475" w:type="dxa"/>
            <w:tcBorders>
              <w:top w:val="single" w:sz="4" w:space="0" w:color="000000"/>
              <w:left w:val="single" w:sz="4" w:space="0" w:color="000000"/>
              <w:bottom w:val="single" w:sz="4" w:space="0" w:color="000000"/>
              <w:right w:val="nil"/>
            </w:tcBorders>
          </w:tcPr>
          <w:p w:rsidR="006D1AA8" w:rsidRDefault="006D1AA8">
            <w:pPr>
              <w:spacing w:after="0"/>
              <w:ind w:firstLine="0"/>
            </w:pPr>
            <w:r>
              <w:t xml:space="preserve">1) Ο οικονομικός φορέας έχει εκπληρώσει όλες </w:t>
            </w:r>
            <w:r>
              <w:rPr>
                <w:b/>
                <w:bCs/>
              </w:rPr>
              <w:t>τις υποχρεώσεις του όσον αφορά την πληρωμή φόρων ή εισφορών κοινωνικής ασφάλισης</w:t>
            </w:r>
            <w:r>
              <w:rPr>
                <w:rStyle w:val="1"/>
              </w:rPr>
              <w:endnoteReference w:id="22"/>
            </w:r>
            <w:r>
              <w:rPr>
                <w:b/>
                <w:bCs/>
              </w:rPr>
              <w:t>,</w:t>
            </w:r>
            <w:r>
              <w:t xml:space="preserve"> στην Ελλάδα και στη χώρα στην οποία είναι τυχόν εγκατεστημένος ;</w:t>
            </w:r>
          </w:p>
        </w:tc>
        <w:tc>
          <w:tcPr>
            <w:tcW w:w="4514" w:type="dxa"/>
            <w:gridSpan w:val="3"/>
            <w:tcBorders>
              <w:top w:val="single" w:sz="4" w:space="0" w:color="000000"/>
              <w:left w:val="single" w:sz="4" w:space="0" w:color="000000"/>
              <w:bottom w:val="single" w:sz="4" w:space="0" w:color="000000"/>
              <w:right w:val="single" w:sz="4" w:space="0" w:color="000000"/>
            </w:tcBorders>
          </w:tcPr>
          <w:p w:rsidR="006D1AA8" w:rsidRDefault="006D1AA8">
            <w:pPr>
              <w:spacing w:after="0"/>
              <w:ind w:firstLine="0"/>
            </w:pPr>
            <w:r>
              <w:t xml:space="preserve">[] Ναι [] Όχι </w:t>
            </w:r>
          </w:p>
        </w:tc>
      </w:tr>
      <w:tr w:rsidR="006D1AA8">
        <w:tblPrEx>
          <w:tblCellMar>
            <w:left w:w="108" w:type="dxa"/>
            <w:right w:w="108" w:type="dxa"/>
          </w:tblCellMar>
        </w:tblPrEx>
        <w:trPr>
          <w:cantSplit/>
          <w:trHeight w:val="988"/>
        </w:trPr>
        <w:tc>
          <w:tcPr>
            <w:tcW w:w="4475" w:type="dxa"/>
            <w:vMerge w:val="restart"/>
            <w:tcBorders>
              <w:top w:val="single" w:sz="4" w:space="0" w:color="000000"/>
              <w:left w:val="single" w:sz="4" w:space="0" w:color="000000"/>
              <w:bottom w:val="single" w:sz="4" w:space="0" w:color="000000"/>
              <w:right w:val="nil"/>
            </w:tcBorders>
          </w:tcPr>
          <w:p w:rsidR="006D1AA8" w:rsidRDefault="006D1AA8">
            <w:pPr>
              <w:snapToGrid w:val="0"/>
              <w:spacing w:after="0"/>
              <w:ind w:firstLine="0"/>
            </w:pPr>
          </w:p>
          <w:p w:rsidR="006D1AA8" w:rsidRDefault="006D1AA8">
            <w:pPr>
              <w:snapToGrid w:val="0"/>
              <w:spacing w:after="0"/>
              <w:ind w:firstLine="0"/>
            </w:pPr>
          </w:p>
          <w:p w:rsidR="006D1AA8" w:rsidRDefault="006D1AA8">
            <w:pPr>
              <w:snapToGrid w:val="0"/>
              <w:spacing w:after="0"/>
              <w:ind w:firstLine="0"/>
            </w:pPr>
          </w:p>
          <w:p w:rsidR="006D1AA8" w:rsidRDefault="006D1AA8">
            <w:pPr>
              <w:snapToGrid w:val="0"/>
              <w:spacing w:after="0"/>
              <w:ind w:firstLine="0"/>
            </w:pPr>
            <w:r>
              <w:t xml:space="preserve">Εάν όχι αναφέρετε: </w:t>
            </w:r>
          </w:p>
          <w:p w:rsidR="006D1AA8" w:rsidRDefault="006D1AA8">
            <w:pPr>
              <w:snapToGrid w:val="0"/>
              <w:spacing w:after="0"/>
              <w:ind w:firstLine="0"/>
            </w:pPr>
            <w:r>
              <w:t>α) Χώρα ή κράτος μέλος για το οποίο πρόκειται:</w:t>
            </w:r>
          </w:p>
          <w:p w:rsidR="006D1AA8" w:rsidRDefault="006D1AA8">
            <w:pPr>
              <w:snapToGrid w:val="0"/>
              <w:spacing w:after="0"/>
              <w:ind w:firstLine="0"/>
            </w:pPr>
            <w:r>
              <w:t>β) Ποιο είναι το σχετικό ποσό;</w:t>
            </w:r>
          </w:p>
          <w:p w:rsidR="006D1AA8" w:rsidRDefault="006D1AA8">
            <w:pPr>
              <w:snapToGrid w:val="0"/>
              <w:spacing w:after="0"/>
              <w:ind w:firstLine="0"/>
            </w:pPr>
            <w:r>
              <w:t>γ)Πως διαπιστώθηκε η αθέτηση των υποχρεώσεων;</w:t>
            </w:r>
          </w:p>
          <w:p w:rsidR="006D1AA8" w:rsidRDefault="006D1AA8">
            <w:pPr>
              <w:snapToGrid w:val="0"/>
              <w:spacing w:after="0"/>
              <w:ind w:firstLine="0"/>
            </w:pPr>
            <w:r>
              <w:t>1) Μέσω δικαστικής ή διοικητικής απόφασης;</w:t>
            </w:r>
          </w:p>
          <w:p w:rsidR="006D1AA8" w:rsidRDefault="006D1AA8">
            <w:pPr>
              <w:snapToGrid w:val="0"/>
              <w:spacing w:after="0"/>
              <w:ind w:firstLine="0"/>
            </w:pPr>
            <w:r>
              <w:rPr>
                <w:b/>
                <w:bCs/>
              </w:rPr>
              <w:t xml:space="preserve">- </w:t>
            </w:r>
            <w:r>
              <w:t>Η εν λόγω απόφαση είναι τελεσίδικη και δεσμευτική;</w:t>
            </w:r>
          </w:p>
          <w:p w:rsidR="006D1AA8" w:rsidRDefault="006D1AA8">
            <w:pPr>
              <w:snapToGrid w:val="0"/>
              <w:spacing w:after="0"/>
              <w:ind w:firstLine="0"/>
            </w:pPr>
            <w:r>
              <w:t>- Αναφέρατε την ημερομηνία καταδίκης ή έκδοσης απόφασης</w:t>
            </w:r>
          </w:p>
          <w:p w:rsidR="006D1AA8" w:rsidRDefault="006D1AA8">
            <w:pPr>
              <w:snapToGrid w:val="0"/>
              <w:spacing w:after="0"/>
              <w:ind w:firstLine="0"/>
            </w:pPr>
            <w:r>
              <w:t>- Σε περίπτωση καταδικαστικής απόφασης, εφόσον ορίζεται απευθείας σε αυτήν, τη διάρκεια της περιόδου αποκλεισμού:</w:t>
            </w:r>
          </w:p>
          <w:p w:rsidR="006D1AA8" w:rsidRDefault="006D1AA8">
            <w:pPr>
              <w:snapToGrid w:val="0"/>
              <w:spacing w:after="0"/>
              <w:ind w:firstLine="0"/>
              <w:jc w:val="left"/>
            </w:pPr>
            <w:r>
              <w:t>2) Με άλλα μέσα; Διευκρινήστε:</w:t>
            </w:r>
          </w:p>
          <w:p w:rsidR="006D1AA8" w:rsidRDefault="006D1AA8">
            <w:pPr>
              <w:snapToGrid w:val="0"/>
              <w:spacing w:after="0"/>
              <w:ind w:firstLine="0"/>
              <w:jc w:val="left"/>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1"/>
              </w:rPr>
              <w:endnoteReference w:id="23"/>
            </w:r>
          </w:p>
        </w:tc>
        <w:tc>
          <w:tcPr>
            <w:tcW w:w="2247" w:type="dxa"/>
            <w:tcBorders>
              <w:top w:val="single" w:sz="4" w:space="0" w:color="000000"/>
              <w:left w:val="single" w:sz="4" w:space="0" w:color="000000"/>
              <w:bottom w:val="single" w:sz="4" w:space="0" w:color="000000"/>
              <w:right w:val="nil"/>
            </w:tcBorders>
          </w:tcPr>
          <w:p w:rsidR="006D1AA8" w:rsidRDefault="006D1AA8">
            <w:pPr>
              <w:spacing w:after="0"/>
              <w:ind w:firstLine="0"/>
              <w:jc w:val="left"/>
            </w:pPr>
            <w:r>
              <w:rPr>
                <w:b/>
                <w:bCs/>
              </w:rPr>
              <w:t>ΦΟΡΟΙ</w:t>
            </w:r>
          </w:p>
          <w:p w:rsidR="006D1AA8" w:rsidRDefault="006D1AA8">
            <w:pPr>
              <w:spacing w:after="0"/>
              <w:ind w:firstLine="0"/>
            </w:pPr>
          </w:p>
        </w:tc>
        <w:tc>
          <w:tcPr>
            <w:tcW w:w="2267" w:type="dxa"/>
            <w:gridSpan w:val="2"/>
            <w:tcBorders>
              <w:top w:val="single" w:sz="4" w:space="0" w:color="000000"/>
              <w:left w:val="single" w:sz="4" w:space="0" w:color="000000"/>
              <w:bottom w:val="single" w:sz="4" w:space="0" w:color="000000"/>
              <w:right w:val="single" w:sz="4" w:space="0" w:color="000000"/>
            </w:tcBorders>
          </w:tcPr>
          <w:p w:rsidR="006D1AA8" w:rsidRDefault="006D1AA8">
            <w:pPr>
              <w:spacing w:after="0"/>
              <w:ind w:firstLine="0"/>
              <w:jc w:val="left"/>
            </w:pPr>
            <w:r>
              <w:rPr>
                <w:b/>
                <w:bCs/>
              </w:rPr>
              <w:t>ΕΙΣΦΟΡΕΣ ΚΟΙΝΩΝΙΚΗΣ ΑΣΦΑΛΙΣΗΣ</w:t>
            </w:r>
          </w:p>
        </w:tc>
      </w:tr>
      <w:tr w:rsidR="006D1AA8">
        <w:tblPrEx>
          <w:tblCellMar>
            <w:left w:w="108" w:type="dxa"/>
            <w:right w:w="108" w:type="dxa"/>
          </w:tblCellMar>
        </w:tblPrEx>
        <w:trPr>
          <w:cantSplit/>
          <w:trHeight w:val="988"/>
        </w:trPr>
        <w:tc>
          <w:tcPr>
            <w:tcW w:w="4475" w:type="dxa"/>
            <w:vMerge/>
            <w:tcBorders>
              <w:top w:val="nil"/>
              <w:left w:val="single" w:sz="4" w:space="0" w:color="000000"/>
              <w:bottom w:val="single" w:sz="4" w:space="0" w:color="000000"/>
              <w:right w:val="nil"/>
            </w:tcBorders>
          </w:tcPr>
          <w:p w:rsidR="006D1AA8" w:rsidRDefault="006D1AA8">
            <w:pPr>
              <w:snapToGrid w:val="0"/>
              <w:spacing w:after="0"/>
              <w:ind w:firstLine="0"/>
            </w:pPr>
          </w:p>
        </w:tc>
        <w:tc>
          <w:tcPr>
            <w:tcW w:w="2247" w:type="dxa"/>
            <w:tcBorders>
              <w:top w:val="nil"/>
              <w:left w:val="single" w:sz="4" w:space="0" w:color="000000"/>
              <w:bottom w:val="single" w:sz="4" w:space="0" w:color="000000"/>
              <w:right w:val="nil"/>
            </w:tcBorders>
          </w:tcPr>
          <w:p w:rsidR="006D1AA8" w:rsidRDefault="006D1AA8">
            <w:pPr>
              <w:snapToGrid w:val="0"/>
              <w:spacing w:after="0"/>
              <w:ind w:firstLine="0"/>
            </w:pPr>
          </w:p>
          <w:p w:rsidR="006D1AA8" w:rsidRDefault="006D1AA8">
            <w:pPr>
              <w:spacing w:after="0"/>
              <w:ind w:firstLine="0"/>
            </w:pPr>
            <w:r>
              <w:t>α)[……]·</w:t>
            </w:r>
          </w:p>
          <w:p w:rsidR="006D1AA8" w:rsidRDefault="006D1AA8">
            <w:pPr>
              <w:spacing w:after="0"/>
              <w:ind w:firstLine="0"/>
            </w:pPr>
          </w:p>
          <w:p w:rsidR="006D1AA8" w:rsidRDefault="006D1AA8">
            <w:pPr>
              <w:spacing w:after="0"/>
              <w:ind w:firstLine="0"/>
            </w:pPr>
            <w:r>
              <w:t>β)[……]</w:t>
            </w:r>
          </w:p>
          <w:p w:rsidR="006D1AA8" w:rsidRDefault="006D1AA8">
            <w:pPr>
              <w:spacing w:after="0"/>
              <w:ind w:firstLine="0"/>
            </w:pPr>
          </w:p>
          <w:p w:rsidR="006D1AA8" w:rsidRDefault="006D1AA8">
            <w:pPr>
              <w:spacing w:after="0"/>
              <w:ind w:firstLine="0"/>
            </w:pPr>
          </w:p>
          <w:p w:rsidR="006D1AA8" w:rsidRDefault="006D1AA8">
            <w:pPr>
              <w:spacing w:after="0"/>
              <w:ind w:firstLine="0"/>
            </w:pPr>
            <w:r>
              <w:t xml:space="preserve">γ.1) [] Ναι [] Όχι </w:t>
            </w:r>
          </w:p>
          <w:p w:rsidR="006D1AA8" w:rsidRDefault="006D1AA8">
            <w:pPr>
              <w:spacing w:after="0"/>
              <w:ind w:firstLine="0"/>
            </w:pPr>
            <w:r>
              <w:t xml:space="preserve">-[] Ναι [] Όχι </w:t>
            </w:r>
          </w:p>
          <w:p w:rsidR="006D1AA8" w:rsidRDefault="006D1AA8">
            <w:pPr>
              <w:spacing w:after="0"/>
              <w:ind w:firstLine="0"/>
            </w:pPr>
          </w:p>
          <w:p w:rsidR="006D1AA8" w:rsidRDefault="006D1AA8">
            <w:pPr>
              <w:spacing w:after="0"/>
              <w:ind w:firstLine="0"/>
            </w:pPr>
            <w:r>
              <w:t>-[……]·</w:t>
            </w:r>
          </w:p>
          <w:p w:rsidR="006D1AA8" w:rsidRDefault="006D1AA8">
            <w:pPr>
              <w:spacing w:after="0"/>
              <w:ind w:firstLine="0"/>
            </w:pPr>
          </w:p>
          <w:p w:rsidR="006D1AA8" w:rsidRDefault="006D1AA8">
            <w:pPr>
              <w:spacing w:after="0"/>
              <w:ind w:firstLine="0"/>
            </w:pPr>
            <w:r>
              <w:t>-[……]·</w:t>
            </w:r>
          </w:p>
          <w:p w:rsidR="006D1AA8" w:rsidRDefault="006D1AA8">
            <w:pPr>
              <w:spacing w:after="0"/>
              <w:ind w:firstLine="0"/>
            </w:pPr>
          </w:p>
          <w:p w:rsidR="006D1AA8" w:rsidRDefault="006D1AA8">
            <w:pPr>
              <w:spacing w:after="0"/>
              <w:ind w:firstLine="0"/>
            </w:pPr>
          </w:p>
          <w:p w:rsidR="006D1AA8" w:rsidRDefault="006D1AA8">
            <w:pPr>
              <w:spacing w:after="0"/>
              <w:ind w:firstLine="0"/>
            </w:pPr>
            <w:r>
              <w:t>γ.2)[……]·</w:t>
            </w:r>
          </w:p>
          <w:p w:rsidR="006D1AA8" w:rsidRDefault="006D1AA8">
            <w:pPr>
              <w:spacing w:after="0"/>
              <w:ind w:firstLine="0"/>
            </w:pPr>
            <w:r>
              <w:t xml:space="preserve">δ) [] Ναι [] Όχι </w:t>
            </w:r>
          </w:p>
          <w:p w:rsidR="006D1AA8" w:rsidRDefault="006D1AA8">
            <w:pPr>
              <w:spacing w:after="0"/>
              <w:ind w:firstLine="0"/>
              <w:jc w:val="left"/>
            </w:pPr>
            <w:r>
              <w:rPr>
                <w:sz w:val="21"/>
                <w:szCs w:val="21"/>
              </w:rPr>
              <w:t>Εάν ναι, να αναφερθούν λεπτομερείς πληροφορίες</w:t>
            </w:r>
          </w:p>
          <w:p w:rsidR="006D1AA8" w:rsidRDefault="006D1AA8">
            <w:pPr>
              <w:spacing w:after="0"/>
              <w:ind w:firstLine="0"/>
            </w:pPr>
            <w:r>
              <w:t>[……]</w:t>
            </w:r>
          </w:p>
        </w:tc>
        <w:tc>
          <w:tcPr>
            <w:tcW w:w="2267" w:type="dxa"/>
            <w:gridSpan w:val="2"/>
            <w:tcBorders>
              <w:top w:val="nil"/>
              <w:left w:val="single" w:sz="4" w:space="0" w:color="000000"/>
              <w:bottom w:val="single" w:sz="4" w:space="0" w:color="000000"/>
              <w:right w:val="single" w:sz="4" w:space="0" w:color="000000"/>
            </w:tcBorders>
          </w:tcPr>
          <w:p w:rsidR="006D1AA8" w:rsidRDefault="006D1AA8">
            <w:pPr>
              <w:snapToGrid w:val="0"/>
              <w:spacing w:after="0"/>
              <w:ind w:firstLine="0"/>
            </w:pPr>
          </w:p>
          <w:p w:rsidR="006D1AA8" w:rsidRDefault="006D1AA8">
            <w:pPr>
              <w:spacing w:after="0"/>
              <w:ind w:firstLine="0"/>
            </w:pPr>
            <w:r>
              <w:t>α)[……]·</w:t>
            </w:r>
          </w:p>
          <w:p w:rsidR="006D1AA8" w:rsidRDefault="006D1AA8">
            <w:pPr>
              <w:spacing w:after="0"/>
              <w:ind w:firstLine="0"/>
            </w:pPr>
          </w:p>
          <w:p w:rsidR="006D1AA8" w:rsidRDefault="006D1AA8">
            <w:pPr>
              <w:spacing w:after="0"/>
              <w:ind w:firstLine="0"/>
            </w:pPr>
            <w:r>
              <w:t>β)[……]</w:t>
            </w:r>
          </w:p>
          <w:p w:rsidR="006D1AA8" w:rsidRDefault="006D1AA8">
            <w:pPr>
              <w:spacing w:after="0"/>
              <w:ind w:firstLine="0"/>
            </w:pPr>
          </w:p>
          <w:p w:rsidR="006D1AA8" w:rsidRDefault="006D1AA8">
            <w:pPr>
              <w:spacing w:after="0"/>
              <w:ind w:firstLine="0"/>
            </w:pPr>
          </w:p>
          <w:p w:rsidR="006D1AA8" w:rsidRDefault="006D1AA8">
            <w:pPr>
              <w:spacing w:after="0"/>
              <w:ind w:firstLine="0"/>
            </w:pPr>
            <w:r>
              <w:t xml:space="preserve">γ.1) [] Ναι [] Όχι </w:t>
            </w:r>
          </w:p>
          <w:p w:rsidR="006D1AA8" w:rsidRDefault="006D1AA8">
            <w:pPr>
              <w:spacing w:after="0"/>
              <w:ind w:firstLine="0"/>
            </w:pPr>
            <w:r>
              <w:t xml:space="preserve">-[] Ναι [] Όχι </w:t>
            </w:r>
          </w:p>
          <w:p w:rsidR="006D1AA8" w:rsidRDefault="006D1AA8">
            <w:pPr>
              <w:spacing w:after="0"/>
              <w:ind w:firstLine="0"/>
            </w:pPr>
          </w:p>
          <w:p w:rsidR="006D1AA8" w:rsidRDefault="006D1AA8">
            <w:pPr>
              <w:spacing w:after="0"/>
              <w:ind w:firstLine="0"/>
            </w:pPr>
            <w:r>
              <w:t>-[……]·</w:t>
            </w:r>
          </w:p>
          <w:p w:rsidR="006D1AA8" w:rsidRDefault="006D1AA8">
            <w:pPr>
              <w:spacing w:after="0"/>
              <w:ind w:firstLine="0"/>
            </w:pPr>
          </w:p>
          <w:p w:rsidR="006D1AA8" w:rsidRDefault="006D1AA8">
            <w:pPr>
              <w:spacing w:after="0"/>
              <w:ind w:firstLine="0"/>
            </w:pPr>
            <w:r>
              <w:t>-[……]·</w:t>
            </w:r>
          </w:p>
          <w:p w:rsidR="006D1AA8" w:rsidRDefault="006D1AA8">
            <w:pPr>
              <w:spacing w:after="0"/>
              <w:ind w:firstLine="0"/>
            </w:pPr>
          </w:p>
          <w:p w:rsidR="006D1AA8" w:rsidRDefault="006D1AA8">
            <w:pPr>
              <w:spacing w:after="0"/>
              <w:ind w:firstLine="0"/>
            </w:pPr>
          </w:p>
          <w:p w:rsidR="006D1AA8" w:rsidRDefault="006D1AA8">
            <w:pPr>
              <w:spacing w:after="0"/>
              <w:ind w:firstLine="0"/>
            </w:pPr>
            <w:r>
              <w:t>γ.2)[……]·</w:t>
            </w:r>
          </w:p>
          <w:p w:rsidR="006D1AA8" w:rsidRDefault="006D1AA8">
            <w:pPr>
              <w:spacing w:after="0"/>
              <w:ind w:firstLine="0"/>
            </w:pPr>
            <w:r>
              <w:t xml:space="preserve">δ) [] Ναι [] Όχι </w:t>
            </w:r>
          </w:p>
          <w:p w:rsidR="006D1AA8" w:rsidRDefault="006D1AA8">
            <w:pPr>
              <w:spacing w:after="0"/>
              <w:ind w:firstLine="0"/>
              <w:jc w:val="left"/>
            </w:pPr>
            <w:r>
              <w:t>Εάν ναι, να αναφερθούν λεπτομερείς πληροφορίες</w:t>
            </w:r>
          </w:p>
          <w:p w:rsidR="006D1AA8" w:rsidRDefault="006D1AA8">
            <w:pPr>
              <w:spacing w:after="0"/>
              <w:ind w:firstLine="0"/>
            </w:pPr>
            <w:r>
              <w:t>[……]</w:t>
            </w:r>
          </w:p>
        </w:tc>
      </w:tr>
      <w:tr w:rsidR="006D1AA8">
        <w:tblPrEx>
          <w:tblCellMar>
            <w:left w:w="108" w:type="dxa"/>
            <w:right w:w="108" w:type="dxa"/>
          </w:tblCellMar>
        </w:tblPrEx>
        <w:tc>
          <w:tcPr>
            <w:tcW w:w="4475" w:type="dxa"/>
            <w:tcBorders>
              <w:top w:val="single" w:sz="4" w:space="0" w:color="000000"/>
              <w:left w:val="single" w:sz="4" w:space="0" w:color="000000"/>
              <w:bottom w:val="single" w:sz="4" w:space="0" w:color="000000"/>
              <w:right w:val="nil"/>
            </w:tcBorders>
          </w:tcPr>
          <w:p w:rsidR="006D1AA8" w:rsidRDefault="006D1AA8">
            <w:pPr>
              <w:spacing w:after="0"/>
              <w:ind w:firstLine="0"/>
            </w:pPr>
            <w:r>
              <w:rPr>
                <w:i/>
                <w:iCs/>
              </w:rPr>
              <w:t>Εάν η σχετική τεκμηρίωση όσον αφορά την καταβολή των φόρων ή εισφορών κοινωνικής ασφάλισης διατίθεται ηλεκτρονικά, αναφέρετε:</w:t>
            </w:r>
          </w:p>
        </w:tc>
        <w:tc>
          <w:tcPr>
            <w:tcW w:w="4514" w:type="dxa"/>
            <w:gridSpan w:val="3"/>
            <w:tcBorders>
              <w:top w:val="single" w:sz="4" w:space="0" w:color="000000"/>
              <w:left w:val="single" w:sz="4" w:space="0" w:color="000000"/>
              <w:bottom w:val="single" w:sz="4" w:space="0" w:color="000000"/>
              <w:right w:val="single" w:sz="4" w:space="0" w:color="000000"/>
            </w:tcBorders>
          </w:tcPr>
          <w:p w:rsidR="006D1AA8" w:rsidRDefault="006D1AA8">
            <w:pPr>
              <w:spacing w:after="0"/>
              <w:ind w:firstLine="0"/>
              <w:jc w:val="left"/>
              <w:rPr>
                <w:i/>
                <w:iCs/>
              </w:rPr>
            </w:pPr>
            <w:r>
              <w:rPr>
                <w:i/>
                <w:iCs/>
              </w:rPr>
              <w:t>(διαδικτυακή διεύθυνση, αρχή ή φορέας έκδοσης, επακριβή στοιχεία αναφοράς των εγγράφων):</w:t>
            </w:r>
            <w:r>
              <w:rPr>
                <w:rStyle w:val="a"/>
                <w:i/>
                <w:iCs/>
              </w:rPr>
              <w:t xml:space="preserve"> </w:t>
            </w:r>
            <w:r>
              <w:rPr>
                <w:rStyle w:val="a"/>
                <w:vertAlign w:val="superscript"/>
              </w:rPr>
              <w:endnoteReference w:id="24"/>
            </w:r>
          </w:p>
          <w:p w:rsidR="006D1AA8" w:rsidRDefault="006D1AA8">
            <w:pPr>
              <w:spacing w:after="0"/>
              <w:ind w:firstLine="0"/>
              <w:jc w:val="left"/>
            </w:pPr>
            <w:r>
              <w:rPr>
                <w:i/>
                <w:iCs/>
              </w:rPr>
              <w:t>[……][……][……]</w:t>
            </w:r>
          </w:p>
        </w:tc>
      </w:tr>
    </w:tbl>
    <w:p w:rsidR="006D1AA8" w:rsidRDefault="006D1AA8">
      <w:pPr>
        <w:pStyle w:val="SectionTitle"/>
        <w:ind w:firstLine="0"/>
      </w:pPr>
    </w:p>
    <w:p w:rsidR="006D1AA8" w:rsidRDefault="006D1AA8">
      <w:pPr>
        <w:pageBreakBefore/>
        <w:jc w:val="center"/>
      </w:pPr>
      <w:r>
        <w:rPr>
          <w:b/>
          <w:bCs/>
        </w:rPr>
        <w:t>Γ: Λόγοι που σχετίζονται με αφερεγγυότητα, σύγκρουση συμφερόντων ή επαγγελματικό παράπτωμα</w:t>
      </w:r>
    </w:p>
    <w:tbl>
      <w:tblPr>
        <w:tblW w:w="0" w:type="auto"/>
        <w:tblInd w:w="-106" w:type="dxa"/>
        <w:tblLayout w:type="fixed"/>
        <w:tblLook w:val="0000"/>
      </w:tblPr>
      <w:tblGrid>
        <w:gridCol w:w="4479"/>
        <w:gridCol w:w="4510"/>
      </w:tblGrid>
      <w:tr w:rsidR="006D1AA8">
        <w:tc>
          <w:tcPr>
            <w:tcW w:w="4479" w:type="dxa"/>
            <w:tcBorders>
              <w:top w:val="single" w:sz="4" w:space="0" w:color="000000"/>
              <w:left w:val="single" w:sz="4" w:space="0" w:color="000000"/>
              <w:bottom w:val="single" w:sz="4" w:space="0" w:color="000000"/>
              <w:right w:val="nil"/>
            </w:tcBorders>
          </w:tcPr>
          <w:p w:rsidR="006D1AA8" w:rsidRDefault="006D1AA8">
            <w:pPr>
              <w:spacing w:after="0"/>
              <w:ind w:firstLine="0"/>
            </w:pPr>
            <w:r>
              <w:rPr>
                <w:b/>
                <w:bCs/>
                <w:i/>
                <w:iCs/>
              </w:rPr>
              <w:t>Πληροφορίες σχετικά με πιθανή αφερεγγυότητα, σύγκρουση συμφερόντων ή επαγγελματικό παράπτωμα</w:t>
            </w:r>
          </w:p>
        </w:tc>
        <w:tc>
          <w:tcPr>
            <w:tcW w:w="4510" w:type="dxa"/>
            <w:tcBorders>
              <w:top w:val="single" w:sz="4" w:space="0" w:color="000000"/>
              <w:left w:val="single" w:sz="4" w:space="0" w:color="000000"/>
              <w:bottom w:val="single" w:sz="4" w:space="0" w:color="000000"/>
              <w:right w:val="single" w:sz="4" w:space="0" w:color="000000"/>
            </w:tcBorders>
          </w:tcPr>
          <w:p w:rsidR="006D1AA8" w:rsidRDefault="006D1AA8">
            <w:pPr>
              <w:spacing w:after="0"/>
              <w:ind w:firstLine="0"/>
            </w:pPr>
            <w:r>
              <w:rPr>
                <w:b/>
                <w:bCs/>
                <w:i/>
                <w:iCs/>
              </w:rPr>
              <w:t>Απάντηση:</w:t>
            </w:r>
          </w:p>
        </w:tc>
      </w:tr>
      <w:tr w:rsidR="006D1AA8">
        <w:trPr>
          <w:cantSplit/>
        </w:trPr>
        <w:tc>
          <w:tcPr>
            <w:tcW w:w="4479" w:type="dxa"/>
            <w:vMerge w:val="restart"/>
            <w:tcBorders>
              <w:top w:val="single" w:sz="4" w:space="0" w:color="000000"/>
              <w:left w:val="single" w:sz="4" w:space="0" w:color="000000"/>
              <w:bottom w:val="single" w:sz="4" w:space="0" w:color="000000"/>
              <w:right w:val="nil"/>
            </w:tcBorders>
          </w:tcPr>
          <w:p w:rsidR="006D1AA8" w:rsidRDefault="006D1AA8">
            <w:pPr>
              <w:spacing w:after="0"/>
              <w:ind w:firstLine="0"/>
            </w:pPr>
            <w:r>
              <w:t>Ο οικονομικός φορέας έχει,</w:t>
            </w:r>
            <w:r>
              <w:rPr>
                <w:b/>
                <w:bCs/>
              </w:rPr>
              <w:t xml:space="preserve"> εν γνώσει του</w:t>
            </w:r>
            <w:r>
              <w:t xml:space="preserve">, αθετήσει </w:t>
            </w:r>
            <w:r>
              <w:rPr>
                <w:b/>
                <w:bCs/>
              </w:rPr>
              <w:t xml:space="preserve">τις υποχρεώσεις του </w:t>
            </w:r>
            <w:r>
              <w:t xml:space="preserve">στους τομείς του </w:t>
            </w:r>
            <w:r>
              <w:rPr>
                <w:b/>
                <w:bCs/>
              </w:rPr>
              <w:t>περιβαλλοντικού, κοινωνικού και εργατικού δικαίου</w:t>
            </w:r>
            <w:r>
              <w:rPr>
                <w:rStyle w:val="1"/>
              </w:rPr>
              <w:endnoteReference w:id="25"/>
            </w:r>
            <w:r>
              <w:rPr>
                <w:b/>
                <w:bCs/>
              </w:rPr>
              <w:t>;</w:t>
            </w:r>
          </w:p>
        </w:tc>
        <w:tc>
          <w:tcPr>
            <w:tcW w:w="4510" w:type="dxa"/>
            <w:tcBorders>
              <w:top w:val="single" w:sz="4" w:space="0" w:color="000000"/>
              <w:left w:val="single" w:sz="4" w:space="0" w:color="000000"/>
              <w:bottom w:val="single" w:sz="4" w:space="0" w:color="000000"/>
              <w:right w:val="single" w:sz="4" w:space="0" w:color="000000"/>
            </w:tcBorders>
          </w:tcPr>
          <w:p w:rsidR="006D1AA8" w:rsidRDefault="006D1AA8">
            <w:pPr>
              <w:spacing w:after="0"/>
              <w:ind w:firstLine="0"/>
            </w:pPr>
            <w:r>
              <w:t>[] Ναι [] Όχι</w:t>
            </w:r>
          </w:p>
        </w:tc>
      </w:tr>
      <w:tr w:rsidR="006D1AA8">
        <w:trPr>
          <w:cantSplit/>
          <w:trHeight w:val="405"/>
        </w:trPr>
        <w:tc>
          <w:tcPr>
            <w:tcW w:w="4479" w:type="dxa"/>
            <w:vMerge/>
            <w:tcBorders>
              <w:top w:val="single" w:sz="4" w:space="0" w:color="000000"/>
              <w:left w:val="single" w:sz="4" w:space="0" w:color="000000"/>
              <w:bottom w:val="single" w:sz="4" w:space="0" w:color="000000"/>
              <w:right w:val="nil"/>
            </w:tcBorders>
          </w:tcPr>
          <w:p w:rsidR="006D1AA8" w:rsidRDefault="006D1AA8">
            <w:pPr>
              <w:snapToGrid w:val="0"/>
              <w:spacing w:after="0"/>
            </w:pPr>
          </w:p>
        </w:tc>
        <w:tc>
          <w:tcPr>
            <w:tcW w:w="4510" w:type="dxa"/>
            <w:tcBorders>
              <w:top w:val="single" w:sz="4" w:space="0" w:color="000000"/>
              <w:left w:val="single" w:sz="4" w:space="0" w:color="000000"/>
              <w:bottom w:val="single" w:sz="4" w:space="0" w:color="000000"/>
              <w:right w:val="single" w:sz="4" w:space="0" w:color="000000"/>
            </w:tcBorders>
          </w:tcPr>
          <w:p w:rsidR="006D1AA8" w:rsidRDefault="006D1AA8">
            <w:pPr>
              <w:snapToGrid w:val="0"/>
              <w:spacing w:after="0"/>
              <w:ind w:firstLine="0"/>
              <w:jc w:val="left"/>
              <w:rPr>
                <w:b/>
                <w:bCs/>
              </w:rPr>
            </w:pPr>
          </w:p>
          <w:p w:rsidR="006D1AA8" w:rsidRDefault="006D1AA8">
            <w:pPr>
              <w:spacing w:after="0"/>
              <w:ind w:firstLine="0"/>
              <w:jc w:val="left"/>
              <w:rPr>
                <w:b/>
                <w:bCs/>
              </w:rPr>
            </w:pPr>
          </w:p>
          <w:p w:rsidR="006D1AA8" w:rsidRDefault="006D1AA8">
            <w:pPr>
              <w:spacing w:after="0"/>
              <w:ind w:firstLine="0"/>
              <w:jc w:val="left"/>
            </w:pPr>
            <w:r>
              <w:rPr>
                <w:b/>
                <w:bCs/>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rsidR="006D1AA8" w:rsidRDefault="006D1AA8">
            <w:pPr>
              <w:spacing w:after="0"/>
              <w:ind w:firstLine="0"/>
              <w:jc w:val="left"/>
            </w:pPr>
            <w:r>
              <w:t>[] Ναι [] Όχι</w:t>
            </w:r>
          </w:p>
          <w:p w:rsidR="006D1AA8" w:rsidRDefault="006D1AA8">
            <w:pPr>
              <w:spacing w:after="0"/>
              <w:ind w:firstLine="0"/>
              <w:jc w:val="left"/>
            </w:pPr>
            <w:r>
              <w:rPr>
                <w:b/>
                <w:bCs/>
              </w:rPr>
              <w:t>Εάν το έχει πράξει,</w:t>
            </w:r>
            <w:r>
              <w:t xml:space="preserve"> περιγράψτε τα μέτρα που λήφθηκαν: […….............]</w:t>
            </w:r>
          </w:p>
        </w:tc>
      </w:tr>
      <w:tr w:rsidR="006D1AA8">
        <w:tc>
          <w:tcPr>
            <w:tcW w:w="4479" w:type="dxa"/>
            <w:tcBorders>
              <w:top w:val="single" w:sz="4" w:space="0" w:color="000000"/>
              <w:left w:val="single" w:sz="4" w:space="0" w:color="000000"/>
              <w:bottom w:val="single" w:sz="4" w:space="0" w:color="000000"/>
              <w:right w:val="nil"/>
            </w:tcBorders>
          </w:tcPr>
          <w:p w:rsidR="006D1AA8" w:rsidRDefault="006D1AA8">
            <w:pPr>
              <w:spacing w:after="0"/>
              <w:ind w:firstLine="0"/>
            </w:pPr>
            <w:r>
              <w:t>Βρίσκεται ο οικονομικός φορέας σε οποιαδήποτε από τις ακόλουθες καταστάσεις</w:t>
            </w:r>
            <w:r>
              <w:rPr>
                <w:rStyle w:val="1"/>
              </w:rPr>
              <w:endnoteReference w:id="26"/>
            </w:r>
            <w:r>
              <w:t xml:space="preserve"> :</w:t>
            </w:r>
          </w:p>
          <w:p w:rsidR="006D1AA8" w:rsidRDefault="006D1AA8">
            <w:pPr>
              <w:spacing w:after="0"/>
              <w:ind w:firstLine="0"/>
            </w:pPr>
            <w:r>
              <w:t xml:space="preserve">α) πτώχευση, ή </w:t>
            </w:r>
          </w:p>
          <w:p w:rsidR="006D1AA8" w:rsidRDefault="006D1AA8">
            <w:pPr>
              <w:spacing w:after="0"/>
              <w:ind w:firstLine="0"/>
            </w:pPr>
            <w:r>
              <w:t>β) διαδικασία εξυγίανσης, ή</w:t>
            </w:r>
          </w:p>
          <w:p w:rsidR="006D1AA8" w:rsidRDefault="006D1AA8">
            <w:pPr>
              <w:spacing w:after="0"/>
              <w:ind w:firstLine="0"/>
            </w:pPr>
            <w:r>
              <w:t>γ) ειδική εκκαθάριση, ή</w:t>
            </w:r>
          </w:p>
          <w:p w:rsidR="006D1AA8" w:rsidRDefault="006D1AA8">
            <w:pPr>
              <w:spacing w:after="0"/>
              <w:ind w:firstLine="0"/>
            </w:pPr>
            <w:r>
              <w:t>δ) αναγκαστική διαχείριση από εκκαθαριστή ή από το δικαστήριο, ή</w:t>
            </w:r>
          </w:p>
          <w:p w:rsidR="006D1AA8" w:rsidRDefault="006D1AA8">
            <w:pPr>
              <w:spacing w:after="0"/>
              <w:ind w:firstLine="0"/>
            </w:pPr>
            <w:r>
              <w:t xml:space="preserve">ε) έχει υπαχθεί σε διαδικασία πτωχευτικού συμβιβασμού, ή </w:t>
            </w:r>
          </w:p>
          <w:p w:rsidR="006D1AA8" w:rsidRDefault="006D1AA8">
            <w:pPr>
              <w:spacing w:after="0"/>
              <w:ind w:firstLine="0"/>
            </w:pPr>
            <w:r>
              <w:t xml:space="preserve">στ) αναστολή επιχειρηματικών δραστηριοτήτων, ή </w:t>
            </w:r>
          </w:p>
          <w:p w:rsidR="006D1AA8" w:rsidRDefault="006D1AA8">
            <w:pPr>
              <w:spacing w:after="0"/>
              <w:ind w:firstLine="0"/>
            </w:pPr>
            <w:r>
              <w:rPr>
                <w:color w:val="000000"/>
              </w:rPr>
              <w:t>ζ) σε οποιαδήποτε ανάλογη κατάσταση προκύπτουσα από παρόμοια διαδικασία προβλεπόμενη σε εθνικές διατάξεις νόμου</w:t>
            </w:r>
          </w:p>
          <w:p w:rsidR="006D1AA8" w:rsidRDefault="006D1AA8">
            <w:pPr>
              <w:spacing w:after="0"/>
              <w:ind w:firstLine="0"/>
            </w:pPr>
            <w:r>
              <w:t>Εάν ναι:</w:t>
            </w:r>
          </w:p>
          <w:p w:rsidR="006D1AA8" w:rsidRDefault="006D1AA8">
            <w:pPr>
              <w:spacing w:after="0"/>
              <w:ind w:firstLine="0"/>
            </w:pPr>
            <w:r>
              <w:t>- Παραθέστε λεπτομερή στοιχεία:</w:t>
            </w:r>
          </w:p>
          <w:p w:rsidR="006D1AA8" w:rsidRDefault="006D1AA8">
            <w:pPr>
              <w:spacing w:after="0"/>
              <w:ind w:firstLine="0"/>
            </w:pPr>
            <w: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Pr>
                <w:rStyle w:val="1"/>
              </w:rPr>
              <w:endnoteReference w:id="27"/>
            </w:r>
            <w:r>
              <w:rPr>
                <w:rStyle w:val="1"/>
              </w:rPr>
              <w:t xml:space="preserve"> </w:t>
            </w:r>
          </w:p>
          <w:p w:rsidR="006D1AA8" w:rsidRDefault="006D1AA8">
            <w:pPr>
              <w:spacing w:after="0"/>
              <w:ind w:firstLine="0"/>
            </w:pPr>
            <w: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tcPr>
          <w:p w:rsidR="006D1AA8" w:rsidRDefault="006D1AA8">
            <w:pPr>
              <w:snapToGrid w:val="0"/>
              <w:spacing w:after="0"/>
              <w:ind w:firstLine="0"/>
              <w:jc w:val="left"/>
            </w:pPr>
            <w:r>
              <w:t>[] Ναι [] Όχι</w:t>
            </w:r>
          </w:p>
          <w:p w:rsidR="006D1AA8" w:rsidRDefault="006D1AA8">
            <w:pPr>
              <w:snapToGrid w:val="0"/>
              <w:spacing w:after="0"/>
              <w:ind w:firstLine="0"/>
              <w:jc w:val="left"/>
            </w:pPr>
          </w:p>
          <w:p w:rsidR="006D1AA8" w:rsidRDefault="006D1AA8">
            <w:pPr>
              <w:snapToGrid w:val="0"/>
              <w:spacing w:after="0"/>
              <w:ind w:firstLine="0"/>
              <w:jc w:val="left"/>
            </w:pPr>
          </w:p>
          <w:p w:rsidR="006D1AA8" w:rsidRDefault="006D1AA8">
            <w:pPr>
              <w:snapToGrid w:val="0"/>
              <w:spacing w:after="0"/>
              <w:ind w:firstLine="0"/>
              <w:jc w:val="left"/>
            </w:pPr>
          </w:p>
          <w:p w:rsidR="006D1AA8" w:rsidRDefault="006D1AA8">
            <w:pPr>
              <w:snapToGrid w:val="0"/>
              <w:spacing w:after="0"/>
              <w:ind w:firstLine="0"/>
              <w:jc w:val="left"/>
            </w:pPr>
          </w:p>
          <w:p w:rsidR="006D1AA8" w:rsidRDefault="006D1AA8">
            <w:pPr>
              <w:snapToGrid w:val="0"/>
              <w:spacing w:after="0"/>
              <w:ind w:firstLine="0"/>
              <w:jc w:val="left"/>
            </w:pPr>
          </w:p>
          <w:p w:rsidR="006D1AA8" w:rsidRDefault="006D1AA8">
            <w:pPr>
              <w:snapToGrid w:val="0"/>
              <w:spacing w:after="0"/>
              <w:ind w:firstLine="0"/>
              <w:jc w:val="left"/>
            </w:pPr>
          </w:p>
          <w:p w:rsidR="006D1AA8" w:rsidRDefault="006D1AA8">
            <w:pPr>
              <w:snapToGrid w:val="0"/>
              <w:spacing w:after="0"/>
              <w:ind w:firstLine="0"/>
              <w:jc w:val="left"/>
            </w:pPr>
          </w:p>
          <w:p w:rsidR="006D1AA8" w:rsidRDefault="006D1AA8">
            <w:pPr>
              <w:snapToGrid w:val="0"/>
              <w:spacing w:after="0"/>
              <w:ind w:firstLine="0"/>
              <w:jc w:val="left"/>
            </w:pPr>
          </w:p>
          <w:p w:rsidR="006D1AA8" w:rsidRDefault="006D1AA8">
            <w:pPr>
              <w:snapToGrid w:val="0"/>
              <w:spacing w:after="0"/>
              <w:ind w:firstLine="0"/>
              <w:jc w:val="left"/>
            </w:pPr>
          </w:p>
          <w:p w:rsidR="006D1AA8" w:rsidRDefault="006D1AA8">
            <w:pPr>
              <w:snapToGrid w:val="0"/>
              <w:spacing w:after="0"/>
              <w:ind w:firstLine="0"/>
              <w:jc w:val="left"/>
            </w:pPr>
          </w:p>
          <w:p w:rsidR="006D1AA8" w:rsidRDefault="006D1AA8">
            <w:pPr>
              <w:snapToGrid w:val="0"/>
              <w:spacing w:after="0"/>
              <w:ind w:firstLine="0"/>
              <w:jc w:val="left"/>
            </w:pPr>
          </w:p>
          <w:p w:rsidR="006D1AA8" w:rsidRDefault="006D1AA8">
            <w:pPr>
              <w:spacing w:after="0"/>
              <w:ind w:firstLine="0"/>
              <w:jc w:val="left"/>
            </w:pPr>
          </w:p>
          <w:p w:rsidR="006D1AA8" w:rsidRDefault="006D1AA8">
            <w:pPr>
              <w:spacing w:after="0"/>
              <w:ind w:firstLine="0"/>
              <w:jc w:val="left"/>
            </w:pPr>
          </w:p>
          <w:p w:rsidR="006D1AA8" w:rsidRDefault="006D1AA8">
            <w:pPr>
              <w:spacing w:after="0"/>
              <w:ind w:firstLine="0"/>
              <w:jc w:val="left"/>
            </w:pPr>
          </w:p>
          <w:p w:rsidR="006D1AA8" w:rsidRDefault="006D1AA8">
            <w:pPr>
              <w:spacing w:after="0"/>
              <w:ind w:firstLine="0"/>
              <w:jc w:val="left"/>
            </w:pPr>
          </w:p>
          <w:p w:rsidR="006D1AA8" w:rsidRDefault="006D1AA8">
            <w:pPr>
              <w:spacing w:after="0"/>
              <w:ind w:firstLine="0"/>
              <w:jc w:val="left"/>
            </w:pPr>
            <w:r>
              <w:t>-[.......................]</w:t>
            </w:r>
          </w:p>
          <w:p w:rsidR="006D1AA8" w:rsidRDefault="006D1AA8">
            <w:pPr>
              <w:spacing w:after="0"/>
              <w:ind w:firstLine="0"/>
              <w:jc w:val="left"/>
            </w:pPr>
            <w:r>
              <w:t>-[.......................]</w:t>
            </w:r>
          </w:p>
          <w:p w:rsidR="006D1AA8" w:rsidRDefault="006D1AA8">
            <w:pPr>
              <w:spacing w:after="0"/>
              <w:ind w:firstLine="0"/>
              <w:jc w:val="left"/>
            </w:pPr>
          </w:p>
          <w:p w:rsidR="006D1AA8" w:rsidRDefault="006D1AA8">
            <w:pPr>
              <w:spacing w:after="0"/>
              <w:ind w:firstLine="0"/>
              <w:jc w:val="left"/>
            </w:pPr>
          </w:p>
          <w:p w:rsidR="006D1AA8" w:rsidRDefault="006D1AA8">
            <w:pPr>
              <w:spacing w:after="0"/>
              <w:ind w:firstLine="0"/>
              <w:jc w:val="left"/>
            </w:pPr>
          </w:p>
          <w:p w:rsidR="006D1AA8" w:rsidRDefault="006D1AA8">
            <w:pPr>
              <w:spacing w:after="0"/>
              <w:ind w:firstLine="0"/>
              <w:jc w:val="left"/>
              <w:rPr>
                <w:i/>
                <w:iCs/>
              </w:rPr>
            </w:pPr>
          </w:p>
          <w:p w:rsidR="006D1AA8" w:rsidRDefault="006D1AA8">
            <w:pPr>
              <w:spacing w:after="0"/>
              <w:ind w:firstLine="0"/>
              <w:jc w:val="left"/>
              <w:rPr>
                <w:i/>
                <w:iCs/>
              </w:rPr>
            </w:pPr>
          </w:p>
          <w:p w:rsidR="006D1AA8" w:rsidRDefault="006D1AA8">
            <w:pPr>
              <w:spacing w:after="0"/>
              <w:ind w:firstLine="0"/>
              <w:jc w:val="left"/>
              <w:rPr>
                <w:i/>
                <w:iCs/>
              </w:rPr>
            </w:pPr>
          </w:p>
          <w:p w:rsidR="006D1AA8" w:rsidRDefault="006D1AA8">
            <w:pPr>
              <w:spacing w:after="0"/>
              <w:ind w:firstLine="0"/>
              <w:jc w:val="left"/>
            </w:pPr>
            <w:r>
              <w:rPr>
                <w:i/>
                <w:iCs/>
              </w:rPr>
              <w:t>(διαδικτυακή διεύθυνση, αρχή ή φορέας έκδοσης, επακριβή στοιχεία αναφοράς των εγγράφων): [……][……][……]</w:t>
            </w:r>
          </w:p>
        </w:tc>
      </w:tr>
      <w:tr w:rsidR="006D1AA8">
        <w:trPr>
          <w:cantSplit/>
          <w:trHeight w:val="257"/>
        </w:trPr>
        <w:tc>
          <w:tcPr>
            <w:tcW w:w="4479" w:type="dxa"/>
            <w:vMerge w:val="restart"/>
            <w:tcBorders>
              <w:top w:val="single" w:sz="4" w:space="0" w:color="000000"/>
              <w:left w:val="single" w:sz="4" w:space="0" w:color="000000"/>
              <w:bottom w:val="single" w:sz="4" w:space="0" w:color="000000"/>
              <w:right w:val="nil"/>
            </w:tcBorders>
          </w:tcPr>
          <w:p w:rsidR="006D1AA8" w:rsidRDefault="006D1AA8">
            <w:pPr>
              <w:spacing w:after="0"/>
              <w:ind w:firstLine="0"/>
            </w:pPr>
            <w:r>
              <w:rPr>
                <w:rStyle w:val="NormalBoldChar"/>
                <w:b w:val="0"/>
                <w:bCs w:val="0"/>
                <w:lang w:eastAsia="zh-CN"/>
              </w:rPr>
              <w:t xml:space="preserve">Έχει διαπράξει ο </w:t>
            </w:r>
            <w:r>
              <w:t xml:space="preserve">οικονομικός φορέας </w:t>
            </w:r>
            <w:r>
              <w:rPr>
                <w:b/>
                <w:bCs/>
              </w:rPr>
              <w:t>σοβαρό επαγγελματικό παράπτωμα</w:t>
            </w:r>
            <w:r>
              <w:rPr>
                <w:rStyle w:val="1"/>
              </w:rPr>
              <w:endnoteReference w:id="28"/>
            </w:r>
            <w:r>
              <w:t>;</w:t>
            </w:r>
          </w:p>
          <w:p w:rsidR="006D1AA8" w:rsidRDefault="006D1AA8">
            <w:pPr>
              <w:spacing w:after="0"/>
              <w:ind w:firstLine="0"/>
            </w:pPr>
            <w:r>
              <w:rPr>
                <w:b/>
                <w:bCs/>
              </w:rPr>
              <w:t>Εάν ναι</w:t>
            </w:r>
            <w: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tcPr>
          <w:p w:rsidR="006D1AA8" w:rsidRDefault="006D1AA8">
            <w:pPr>
              <w:spacing w:after="0"/>
              <w:ind w:firstLine="0"/>
              <w:jc w:val="left"/>
            </w:pPr>
            <w:r>
              <w:t>[] Ναι [] Όχι</w:t>
            </w:r>
          </w:p>
          <w:p w:rsidR="006D1AA8" w:rsidRDefault="006D1AA8">
            <w:pPr>
              <w:spacing w:after="0"/>
              <w:ind w:firstLine="0"/>
            </w:pPr>
          </w:p>
          <w:p w:rsidR="006D1AA8" w:rsidRDefault="006D1AA8">
            <w:pPr>
              <w:spacing w:after="0"/>
              <w:ind w:firstLine="0"/>
            </w:pPr>
            <w:r>
              <w:t>[.......................]</w:t>
            </w:r>
          </w:p>
          <w:p w:rsidR="006D1AA8" w:rsidRDefault="006D1AA8">
            <w:pPr>
              <w:spacing w:after="0"/>
              <w:ind w:firstLine="0"/>
            </w:pPr>
          </w:p>
        </w:tc>
      </w:tr>
      <w:tr w:rsidR="006D1AA8">
        <w:trPr>
          <w:cantSplit/>
          <w:trHeight w:val="257"/>
        </w:trPr>
        <w:tc>
          <w:tcPr>
            <w:tcW w:w="4479" w:type="dxa"/>
            <w:vMerge/>
            <w:tcBorders>
              <w:top w:val="nil"/>
              <w:left w:val="single" w:sz="4" w:space="0" w:color="000000"/>
              <w:bottom w:val="single" w:sz="4" w:space="0" w:color="000000"/>
              <w:right w:val="nil"/>
            </w:tcBorders>
          </w:tcPr>
          <w:p w:rsidR="006D1AA8" w:rsidRDefault="006D1AA8">
            <w:pPr>
              <w:snapToGrid w:val="0"/>
              <w:spacing w:after="0"/>
              <w:ind w:firstLine="0"/>
            </w:pPr>
          </w:p>
        </w:tc>
        <w:tc>
          <w:tcPr>
            <w:tcW w:w="4510" w:type="dxa"/>
            <w:tcBorders>
              <w:top w:val="nil"/>
              <w:left w:val="single" w:sz="4" w:space="0" w:color="000000"/>
              <w:bottom w:val="single" w:sz="4" w:space="0" w:color="000000"/>
              <w:right w:val="single" w:sz="4" w:space="0" w:color="000000"/>
            </w:tcBorders>
          </w:tcPr>
          <w:p w:rsidR="006D1AA8" w:rsidRDefault="006D1AA8">
            <w:pPr>
              <w:snapToGrid w:val="0"/>
              <w:spacing w:after="0"/>
              <w:ind w:firstLine="0"/>
              <w:rPr>
                <w:b/>
                <w:bCs/>
              </w:rPr>
            </w:pPr>
          </w:p>
          <w:p w:rsidR="006D1AA8" w:rsidRDefault="006D1AA8">
            <w:pPr>
              <w:spacing w:after="0"/>
              <w:ind w:firstLine="0"/>
            </w:pPr>
            <w:r>
              <w:rPr>
                <w:b/>
                <w:bCs/>
              </w:rPr>
              <w:t>Εάν ναι</w:t>
            </w:r>
            <w:r>
              <w:t xml:space="preserve">, έχει λάβει ο οικονομικός φορέας μέτρα αυτοκάθαρσης; </w:t>
            </w:r>
          </w:p>
          <w:p w:rsidR="006D1AA8" w:rsidRDefault="006D1AA8">
            <w:pPr>
              <w:spacing w:after="0"/>
              <w:ind w:firstLine="0"/>
              <w:jc w:val="left"/>
            </w:pPr>
            <w:r>
              <w:t>[] Ναι [] Όχι</w:t>
            </w:r>
          </w:p>
          <w:p w:rsidR="006D1AA8" w:rsidRDefault="006D1AA8">
            <w:pPr>
              <w:spacing w:after="0"/>
              <w:ind w:firstLine="0"/>
              <w:jc w:val="left"/>
            </w:pPr>
            <w:r>
              <w:rPr>
                <w:b/>
                <w:bCs/>
              </w:rPr>
              <w:t>Εάν το έχει πράξει,</w:t>
            </w:r>
            <w:r>
              <w:t xml:space="preserve"> περιγράψτε τα μέτρα που λήφθηκαν: </w:t>
            </w:r>
          </w:p>
          <w:p w:rsidR="006D1AA8" w:rsidRDefault="006D1AA8">
            <w:pPr>
              <w:spacing w:after="0"/>
              <w:ind w:firstLine="0"/>
              <w:jc w:val="left"/>
            </w:pPr>
            <w:r>
              <w:t>[..........……]</w:t>
            </w:r>
          </w:p>
        </w:tc>
      </w:tr>
      <w:tr w:rsidR="006D1AA8">
        <w:trPr>
          <w:cantSplit/>
          <w:trHeight w:val="1544"/>
        </w:trPr>
        <w:tc>
          <w:tcPr>
            <w:tcW w:w="4479" w:type="dxa"/>
            <w:vMerge w:val="restart"/>
            <w:tcBorders>
              <w:top w:val="nil"/>
              <w:left w:val="single" w:sz="4" w:space="0" w:color="000000"/>
              <w:bottom w:val="single" w:sz="4" w:space="0" w:color="000000"/>
              <w:right w:val="nil"/>
            </w:tcBorders>
          </w:tcPr>
          <w:p w:rsidR="006D1AA8" w:rsidRDefault="006D1AA8">
            <w:pPr>
              <w:spacing w:after="0"/>
              <w:ind w:firstLine="0"/>
            </w:pPr>
            <w:r>
              <w:rPr>
                <w:rStyle w:val="NormalBoldChar"/>
                <w:b w:val="0"/>
                <w:bCs w:val="0"/>
                <w:lang w:eastAsia="zh-CN"/>
              </w:rPr>
              <w:t>Έχει συνάψει</w:t>
            </w:r>
            <w:r>
              <w:t xml:space="preserve"> ο οικονομικός φορέας </w:t>
            </w:r>
            <w:r>
              <w:rPr>
                <w:b/>
                <w:bCs/>
              </w:rPr>
              <w:t>συμφωνίες</w:t>
            </w:r>
            <w:r>
              <w:t xml:space="preserve"> με άλλους οικονομικούς φορείς </w:t>
            </w:r>
            <w:r>
              <w:rPr>
                <w:b/>
                <w:bCs/>
              </w:rPr>
              <w:t>με σκοπό τη στρέβλωση του ανταγωνισμού</w:t>
            </w:r>
            <w:r>
              <w:t>;</w:t>
            </w:r>
          </w:p>
          <w:p w:rsidR="006D1AA8" w:rsidRDefault="006D1AA8">
            <w:pPr>
              <w:spacing w:after="0"/>
              <w:ind w:firstLine="0"/>
            </w:pPr>
            <w:r>
              <w:rPr>
                <w:b/>
                <w:bCs/>
              </w:rPr>
              <w:t>Εάν ναι</w:t>
            </w:r>
            <w:r>
              <w:t>, να αναφερθούν λεπτομερείς πληροφορίες:</w:t>
            </w:r>
          </w:p>
        </w:tc>
        <w:tc>
          <w:tcPr>
            <w:tcW w:w="4510" w:type="dxa"/>
            <w:tcBorders>
              <w:top w:val="nil"/>
              <w:left w:val="single" w:sz="4" w:space="0" w:color="000000"/>
              <w:bottom w:val="nil"/>
              <w:right w:val="single" w:sz="4" w:space="0" w:color="000000"/>
            </w:tcBorders>
          </w:tcPr>
          <w:p w:rsidR="006D1AA8" w:rsidRDefault="006D1AA8">
            <w:pPr>
              <w:spacing w:after="0"/>
              <w:ind w:firstLine="0"/>
              <w:jc w:val="left"/>
            </w:pPr>
            <w:r>
              <w:t>[] Ναι [] Όχι</w:t>
            </w:r>
          </w:p>
          <w:p w:rsidR="006D1AA8" w:rsidRDefault="006D1AA8">
            <w:pPr>
              <w:spacing w:after="0"/>
              <w:ind w:firstLine="0"/>
              <w:jc w:val="left"/>
            </w:pPr>
          </w:p>
          <w:p w:rsidR="006D1AA8" w:rsidRDefault="006D1AA8">
            <w:pPr>
              <w:spacing w:after="0"/>
              <w:ind w:firstLine="0"/>
              <w:jc w:val="left"/>
            </w:pPr>
          </w:p>
          <w:p w:rsidR="006D1AA8" w:rsidRDefault="006D1AA8">
            <w:pPr>
              <w:spacing w:after="0"/>
              <w:ind w:firstLine="0"/>
              <w:jc w:val="left"/>
            </w:pPr>
            <w:r>
              <w:t>[…...........]</w:t>
            </w:r>
          </w:p>
        </w:tc>
      </w:tr>
      <w:tr w:rsidR="006D1AA8">
        <w:trPr>
          <w:cantSplit/>
          <w:trHeight w:val="514"/>
        </w:trPr>
        <w:tc>
          <w:tcPr>
            <w:tcW w:w="4479" w:type="dxa"/>
            <w:vMerge/>
            <w:tcBorders>
              <w:top w:val="nil"/>
              <w:left w:val="single" w:sz="4" w:space="0" w:color="000000"/>
              <w:bottom w:val="single" w:sz="4" w:space="0" w:color="000000"/>
              <w:right w:val="nil"/>
            </w:tcBorders>
          </w:tcPr>
          <w:p w:rsidR="006D1AA8" w:rsidRDefault="006D1AA8">
            <w:pPr>
              <w:snapToGrid w:val="0"/>
              <w:spacing w:after="0"/>
            </w:pPr>
          </w:p>
        </w:tc>
        <w:tc>
          <w:tcPr>
            <w:tcW w:w="4510" w:type="dxa"/>
            <w:tcBorders>
              <w:top w:val="single" w:sz="4" w:space="0" w:color="000000"/>
              <w:left w:val="single" w:sz="4" w:space="0" w:color="000000"/>
              <w:bottom w:val="single" w:sz="4" w:space="0" w:color="000000"/>
              <w:right w:val="single" w:sz="4" w:space="0" w:color="000000"/>
            </w:tcBorders>
          </w:tcPr>
          <w:p w:rsidR="006D1AA8" w:rsidRDefault="006D1AA8">
            <w:pPr>
              <w:spacing w:after="0"/>
              <w:ind w:firstLine="0"/>
            </w:pPr>
            <w:r>
              <w:rPr>
                <w:b/>
                <w:bCs/>
              </w:rPr>
              <w:t>Εάν ναι</w:t>
            </w:r>
            <w:r>
              <w:t xml:space="preserve">, έχει λάβει ο οικονομικός φορέας μέτρα αυτοκάθαρσης; </w:t>
            </w:r>
          </w:p>
          <w:p w:rsidR="006D1AA8" w:rsidRDefault="006D1AA8">
            <w:pPr>
              <w:spacing w:after="0"/>
              <w:ind w:firstLine="0"/>
              <w:jc w:val="left"/>
            </w:pPr>
            <w:r>
              <w:t>[] Ναι [] Όχι</w:t>
            </w:r>
          </w:p>
          <w:p w:rsidR="006D1AA8" w:rsidRDefault="006D1AA8">
            <w:pPr>
              <w:spacing w:after="0"/>
              <w:ind w:firstLine="0"/>
              <w:jc w:val="left"/>
            </w:pPr>
            <w:r>
              <w:rPr>
                <w:b/>
                <w:bCs/>
              </w:rPr>
              <w:t>Εάν το έχει πράξει,</w:t>
            </w:r>
            <w:r>
              <w:t xml:space="preserve"> περιγράψτε τα μέτρα που λήφθηκαν:</w:t>
            </w:r>
          </w:p>
          <w:p w:rsidR="006D1AA8" w:rsidRDefault="006D1AA8">
            <w:pPr>
              <w:spacing w:after="0"/>
              <w:ind w:firstLine="0"/>
              <w:jc w:val="left"/>
            </w:pPr>
            <w:r>
              <w:t>[……]</w:t>
            </w:r>
          </w:p>
        </w:tc>
      </w:tr>
      <w:tr w:rsidR="006D1AA8">
        <w:trPr>
          <w:trHeight w:val="1316"/>
        </w:trPr>
        <w:tc>
          <w:tcPr>
            <w:tcW w:w="4479" w:type="dxa"/>
            <w:tcBorders>
              <w:top w:val="single" w:sz="4" w:space="0" w:color="000000"/>
              <w:left w:val="single" w:sz="4" w:space="0" w:color="000000"/>
              <w:bottom w:val="single" w:sz="4" w:space="0" w:color="000000"/>
              <w:right w:val="nil"/>
            </w:tcBorders>
          </w:tcPr>
          <w:p w:rsidR="006D1AA8" w:rsidRDefault="006D1AA8">
            <w:pPr>
              <w:spacing w:after="0"/>
              <w:ind w:firstLine="0"/>
            </w:pPr>
            <w:r>
              <w:rPr>
                <w:rStyle w:val="NormalBoldChar"/>
                <w:b w:val="0"/>
                <w:bCs w:val="0"/>
                <w:lang w:eastAsia="zh-CN"/>
              </w:rPr>
              <w:t xml:space="preserve">Γνωρίζει ο οικονομικός φορέας την ύπαρξη τυχόν </w:t>
            </w:r>
            <w:r>
              <w:rPr>
                <w:b/>
                <w:bCs/>
              </w:rPr>
              <w:t>σύγκρουσης συμφερόντων</w:t>
            </w:r>
            <w:r>
              <w:rPr>
                <w:rStyle w:val="a"/>
                <w:b/>
                <w:bCs/>
              </w:rPr>
              <w:endnoteReference w:id="29"/>
            </w:r>
            <w:r>
              <w:t>, λόγω της συμμετοχής του στη διαδικασία ανάθεσης της σύμβασης;</w:t>
            </w:r>
          </w:p>
          <w:p w:rsidR="006D1AA8" w:rsidRDefault="006D1AA8">
            <w:pPr>
              <w:spacing w:after="0"/>
              <w:ind w:firstLine="0"/>
            </w:pPr>
            <w:r>
              <w:rPr>
                <w:b/>
                <w:bCs/>
              </w:rPr>
              <w:t>Εάν ναι</w:t>
            </w:r>
            <w: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tcPr>
          <w:p w:rsidR="006D1AA8" w:rsidRDefault="006D1AA8">
            <w:pPr>
              <w:spacing w:after="0"/>
              <w:ind w:firstLine="0"/>
              <w:jc w:val="left"/>
            </w:pPr>
            <w:r>
              <w:t>[] Ναι [] Όχι</w:t>
            </w:r>
          </w:p>
          <w:p w:rsidR="006D1AA8" w:rsidRDefault="006D1AA8">
            <w:pPr>
              <w:spacing w:after="0"/>
              <w:ind w:firstLine="0"/>
              <w:jc w:val="left"/>
            </w:pPr>
          </w:p>
          <w:p w:rsidR="006D1AA8" w:rsidRDefault="006D1AA8">
            <w:pPr>
              <w:spacing w:after="0"/>
              <w:ind w:firstLine="0"/>
              <w:jc w:val="left"/>
            </w:pPr>
          </w:p>
          <w:p w:rsidR="006D1AA8" w:rsidRDefault="006D1AA8">
            <w:pPr>
              <w:spacing w:after="0"/>
              <w:ind w:firstLine="0"/>
              <w:jc w:val="left"/>
            </w:pPr>
          </w:p>
          <w:p w:rsidR="006D1AA8" w:rsidRDefault="006D1AA8">
            <w:pPr>
              <w:spacing w:after="0"/>
              <w:ind w:firstLine="0"/>
              <w:jc w:val="left"/>
            </w:pPr>
            <w:r>
              <w:t>[.........…]</w:t>
            </w:r>
          </w:p>
        </w:tc>
      </w:tr>
      <w:tr w:rsidR="006D1AA8">
        <w:trPr>
          <w:trHeight w:val="416"/>
        </w:trPr>
        <w:tc>
          <w:tcPr>
            <w:tcW w:w="4479" w:type="dxa"/>
            <w:tcBorders>
              <w:top w:val="single" w:sz="4" w:space="0" w:color="000000"/>
              <w:left w:val="single" w:sz="4" w:space="0" w:color="000000"/>
              <w:bottom w:val="single" w:sz="4" w:space="0" w:color="000000"/>
              <w:right w:val="nil"/>
            </w:tcBorders>
          </w:tcPr>
          <w:p w:rsidR="006D1AA8" w:rsidRDefault="006D1AA8">
            <w:pPr>
              <w:spacing w:after="0"/>
              <w:ind w:firstLine="0"/>
            </w:pPr>
            <w:r>
              <w:rPr>
                <w:rStyle w:val="NormalBoldChar"/>
                <w:b w:val="0"/>
                <w:bCs w:val="0"/>
                <w:lang w:eastAsia="zh-CN"/>
              </w:rPr>
              <w:t xml:space="preserve">Έχει παράσχει ο οικονομικός φορέας ή </w:t>
            </w:r>
            <w:r>
              <w:t xml:space="preserve">επιχείρηση συνδεδεμένη με αυτόν </w:t>
            </w:r>
            <w:r>
              <w:rPr>
                <w:b/>
                <w:bCs/>
              </w:rPr>
              <w:t>συμβουλές</w:t>
            </w:r>
            <w:r>
              <w:t xml:space="preserve"> στην αναθέτουσα αρχή ή στον αναθέτοντα φορέα ή έχει με άλλο τρόπο </w:t>
            </w:r>
            <w:r>
              <w:rPr>
                <w:b/>
                <w:bCs/>
              </w:rPr>
              <w:t>αναμειχθεί στην προετοιμασία</w:t>
            </w:r>
            <w:r>
              <w:t xml:space="preserve"> της διαδικασίας σύναψης της σύμβασης</w:t>
            </w:r>
            <w:r>
              <w:rPr>
                <w:rStyle w:val="1"/>
              </w:rPr>
              <w:endnoteReference w:id="30"/>
            </w:r>
            <w:r>
              <w:t>;</w:t>
            </w:r>
          </w:p>
          <w:p w:rsidR="006D1AA8" w:rsidRDefault="006D1AA8">
            <w:pPr>
              <w:spacing w:after="0"/>
              <w:ind w:firstLine="0"/>
            </w:pPr>
            <w:r>
              <w:rPr>
                <w:b/>
                <w:bCs/>
              </w:rPr>
              <w:t>Εάν ναι</w:t>
            </w:r>
            <w: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tcPr>
          <w:p w:rsidR="006D1AA8" w:rsidRDefault="006D1AA8">
            <w:pPr>
              <w:spacing w:after="0"/>
              <w:ind w:firstLine="0"/>
              <w:jc w:val="left"/>
            </w:pPr>
            <w:r>
              <w:t>[] Ναι [] Όχι</w:t>
            </w:r>
          </w:p>
          <w:p w:rsidR="006D1AA8" w:rsidRDefault="006D1AA8">
            <w:pPr>
              <w:spacing w:after="0"/>
              <w:ind w:firstLine="0"/>
              <w:jc w:val="left"/>
            </w:pPr>
          </w:p>
          <w:p w:rsidR="006D1AA8" w:rsidRDefault="006D1AA8">
            <w:pPr>
              <w:spacing w:after="0"/>
              <w:ind w:firstLine="0"/>
              <w:jc w:val="left"/>
            </w:pPr>
          </w:p>
          <w:p w:rsidR="006D1AA8" w:rsidRDefault="006D1AA8">
            <w:pPr>
              <w:spacing w:after="0"/>
              <w:ind w:firstLine="0"/>
              <w:jc w:val="left"/>
            </w:pPr>
          </w:p>
          <w:p w:rsidR="006D1AA8" w:rsidRDefault="006D1AA8">
            <w:pPr>
              <w:spacing w:after="0"/>
              <w:ind w:firstLine="0"/>
              <w:jc w:val="left"/>
            </w:pPr>
          </w:p>
          <w:p w:rsidR="006D1AA8" w:rsidRDefault="006D1AA8">
            <w:pPr>
              <w:spacing w:after="0"/>
              <w:ind w:firstLine="0"/>
              <w:jc w:val="left"/>
            </w:pPr>
          </w:p>
          <w:p w:rsidR="006D1AA8" w:rsidRDefault="006D1AA8">
            <w:pPr>
              <w:spacing w:after="0"/>
              <w:ind w:firstLine="0"/>
              <w:jc w:val="left"/>
            </w:pPr>
            <w:r>
              <w:t>[...................…]</w:t>
            </w:r>
          </w:p>
        </w:tc>
      </w:tr>
      <w:tr w:rsidR="006D1AA8">
        <w:trPr>
          <w:cantSplit/>
          <w:trHeight w:val="932"/>
        </w:trPr>
        <w:tc>
          <w:tcPr>
            <w:tcW w:w="4479" w:type="dxa"/>
            <w:vMerge w:val="restart"/>
            <w:tcBorders>
              <w:top w:val="single" w:sz="4" w:space="0" w:color="000000"/>
              <w:left w:val="single" w:sz="4" w:space="0" w:color="000000"/>
              <w:bottom w:val="single" w:sz="4" w:space="0" w:color="000000"/>
              <w:right w:val="nil"/>
            </w:tcBorders>
          </w:tcPr>
          <w:p w:rsidR="006D1AA8" w:rsidRDefault="006D1AA8">
            <w:pPr>
              <w:spacing w:after="0"/>
              <w:ind w:firstLine="0"/>
            </w:pPr>
            <w:r>
              <w:t>Έχει επιδείξει ο οικονομικός φορέας σοβαρή ή επαναλαμβανόμενη πλημμέλεια</w:t>
            </w:r>
            <w:r>
              <w:rPr>
                <w:rStyle w:val="1"/>
              </w:rPr>
              <w:endnoteReference w:id="31"/>
            </w:r>
            <w: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6D1AA8" w:rsidRDefault="006D1AA8">
            <w:pPr>
              <w:spacing w:after="0"/>
              <w:ind w:firstLine="0"/>
            </w:pPr>
            <w:r>
              <w:rPr>
                <w:b/>
                <w:bCs/>
              </w:rPr>
              <w:t>Εάν ναι</w:t>
            </w:r>
            <w: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tcPr>
          <w:p w:rsidR="006D1AA8" w:rsidRDefault="006D1AA8">
            <w:pPr>
              <w:spacing w:after="0"/>
              <w:ind w:firstLine="0"/>
              <w:jc w:val="left"/>
            </w:pPr>
            <w:r>
              <w:t>[] Ναι [] Όχι</w:t>
            </w:r>
          </w:p>
          <w:p w:rsidR="006D1AA8" w:rsidRDefault="006D1AA8">
            <w:pPr>
              <w:spacing w:after="0"/>
              <w:ind w:firstLine="0"/>
              <w:jc w:val="left"/>
            </w:pPr>
          </w:p>
          <w:p w:rsidR="006D1AA8" w:rsidRDefault="006D1AA8">
            <w:pPr>
              <w:spacing w:after="0"/>
              <w:ind w:firstLine="0"/>
              <w:jc w:val="left"/>
            </w:pPr>
          </w:p>
          <w:p w:rsidR="006D1AA8" w:rsidRDefault="006D1AA8">
            <w:pPr>
              <w:spacing w:after="0"/>
              <w:ind w:firstLine="0"/>
              <w:jc w:val="left"/>
            </w:pPr>
          </w:p>
          <w:p w:rsidR="006D1AA8" w:rsidRDefault="006D1AA8">
            <w:pPr>
              <w:spacing w:after="0"/>
              <w:ind w:firstLine="0"/>
              <w:jc w:val="left"/>
            </w:pPr>
          </w:p>
          <w:p w:rsidR="006D1AA8" w:rsidRDefault="006D1AA8">
            <w:pPr>
              <w:spacing w:after="0"/>
              <w:ind w:firstLine="0"/>
              <w:jc w:val="left"/>
            </w:pPr>
          </w:p>
          <w:p w:rsidR="006D1AA8" w:rsidRDefault="006D1AA8">
            <w:pPr>
              <w:spacing w:after="0"/>
              <w:ind w:firstLine="0"/>
              <w:jc w:val="left"/>
            </w:pPr>
          </w:p>
          <w:p w:rsidR="006D1AA8" w:rsidRDefault="006D1AA8">
            <w:pPr>
              <w:spacing w:after="0"/>
              <w:ind w:firstLine="0"/>
              <w:jc w:val="left"/>
            </w:pPr>
          </w:p>
          <w:p w:rsidR="006D1AA8" w:rsidRDefault="006D1AA8">
            <w:pPr>
              <w:spacing w:after="0"/>
              <w:ind w:firstLine="0"/>
              <w:jc w:val="left"/>
            </w:pPr>
          </w:p>
          <w:p w:rsidR="006D1AA8" w:rsidRDefault="006D1AA8">
            <w:pPr>
              <w:spacing w:after="0"/>
              <w:ind w:firstLine="0"/>
              <w:jc w:val="left"/>
            </w:pPr>
          </w:p>
          <w:p w:rsidR="006D1AA8" w:rsidRDefault="006D1AA8">
            <w:pPr>
              <w:spacing w:after="0"/>
              <w:ind w:firstLine="0"/>
              <w:jc w:val="left"/>
            </w:pPr>
            <w:r>
              <w:t>[….................]</w:t>
            </w:r>
          </w:p>
        </w:tc>
      </w:tr>
      <w:tr w:rsidR="006D1AA8">
        <w:trPr>
          <w:cantSplit/>
          <w:trHeight w:val="931"/>
        </w:trPr>
        <w:tc>
          <w:tcPr>
            <w:tcW w:w="4479" w:type="dxa"/>
            <w:vMerge/>
            <w:tcBorders>
              <w:top w:val="single" w:sz="4" w:space="0" w:color="000000"/>
              <w:left w:val="single" w:sz="4" w:space="0" w:color="000000"/>
              <w:bottom w:val="single" w:sz="4" w:space="0" w:color="000000"/>
              <w:right w:val="nil"/>
            </w:tcBorders>
          </w:tcPr>
          <w:p w:rsidR="006D1AA8" w:rsidRDefault="006D1AA8">
            <w:pPr>
              <w:snapToGrid w:val="0"/>
              <w:spacing w:after="0"/>
            </w:pPr>
          </w:p>
        </w:tc>
        <w:tc>
          <w:tcPr>
            <w:tcW w:w="4510" w:type="dxa"/>
            <w:tcBorders>
              <w:top w:val="single" w:sz="4" w:space="0" w:color="000000"/>
              <w:left w:val="single" w:sz="4" w:space="0" w:color="000000"/>
              <w:bottom w:val="single" w:sz="4" w:space="0" w:color="000000"/>
              <w:right w:val="single" w:sz="4" w:space="0" w:color="000000"/>
            </w:tcBorders>
          </w:tcPr>
          <w:p w:rsidR="006D1AA8" w:rsidRDefault="006D1AA8">
            <w:pPr>
              <w:spacing w:after="0"/>
              <w:ind w:firstLine="0"/>
              <w:jc w:val="left"/>
            </w:pPr>
            <w:r>
              <w:rPr>
                <w:b/>
                <w:bCs/>
              </w:rPr>
              <w:t>Εάν ναι</w:t>
            </w:r>
            <w:r>
              <w:t xml:space="preserve">, έχει λάβει ο οικονομικός φορέας μέτρα αυτοκάθαρσης; </w:t>
            </w:r>
          </w:p>
          <w:p w:rsidR="006D1AA8" w:rsidRDefault="006D1AA8">
            <w:pPr>
              <w:spacing w:after="0"/>
              <w:ind w:firstLine="0"/>
              <w:jc w:val="left"/>
            </w:pPr>
            <w:r>
              <w:t>[] Ναι [] Όχι</w:t>
            </w:r>
          </w:p>
          <w:p w:rsidR="006D1AA8" w:rsidRDefault="006D1AA8">
            <w:pPr>
              <w:spacing w:after="0"/>
              <w:ind w:firstLine="0"/>
              <w:jc w:val="left"/>
            </w:pPr>
            <w:r>
              <w:rPr>
                <w:b/>
                <w:bCs/>
              </w:rPr>
              <w:t>Εάν το έχει πράξει,</w:t>
            </w:r>
            <w:r>
              <w:t xml:space="preserve"> περιγράψτε τα μέτρα που λήφθηκαν:</w:t>
            </w:r>
          </w:p>
          <w:p w:rsidR="006D1AA8" w:rsidRDefault="006D1AA8">
            <w:pPr>
              <w:spacing w:after="0"/>
              <w:ind w:firstLine="0"/>
              <w:jc w:val="left"/>
            </w:pPr>
            <w:r>
              <w:t>[……]</w:t>
            </w:r>
          </w:p>
        </w:tc>
      </w:tr>
      <w:tr w:rsidR="006D1AA8">
        <w:tc>
          <w:tcPr>
            <w:tcW w:w="4479" w:type="dxa"/>
            <w:tcBorders>
              <w:top w:val="single" w:sz="4" w:space="0" w:color="000000"/>
              <w:left w:val="single" w:sz="4" w:space="0" w:color="000000"/>
              <w:bottom w:val="single" w:sz="4" w:space="0" w:color="000000"/>
              <w:right w:val="nil"/>
            </w:tcBorders>
          </w:tcPr>
          <w:p w:rsidR="006D1AA8" w:rsidRDefault="006D1AA8">
            <w:pPr>
              <w:spacing w:after="0"/>
              <w:ind w:firstLine="0"/>
            </w:pPr>
            <w:r>
              <w:t>Μπορεί ο οικονομικός φορέας να επιβεβαιώσει ότι:</w:t>
            </w:r>
          </w:p>
          <w:p w:rsidR="006D1AA8" w:rsidRDefault="006D1AA8">
            <w:pPr>
              <w:spacing w:after="0"/>
              <w:ind w:firstLine="0"/>
            </w:pPr>
            <w: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6D1AA8" w:rsidRDefault="006D1AA8">
            <w:pPr>
              <w:spacing w:after="0"/>
              <w:ind w:firstLine="0"/>
            </w:pPr>
            <w:r>
              <w:t>β) δεν έχει αποκρύψει τις πληροφορίες αυτές,</w:t>
            </w:r>
          </w:p>
          <w:p w:rsidR="006D1AA8" w:rsidRDefault="006D1AA8">
            <w:pPr>
              <w:spacing w:after="0"/>
              <w:ind w:firstLine="0"/>
            </w:pPr>
            <w:r>
              <w:t xml:space="preserve">γ) ήταν σε θέση να υποβάλλει χωρίς καθυστέρηση τα δικαιολογητικά που απαιτούνται από την αναθέτουσα αρχή/αναθέτοντα φορέα </w:t>
            </w:r>
          </w:p>
          <w:p w:rsidR="006D1AA8" w:rsidRDefault="006D1AA8">
            <w:pPr>
              <w:spacing w:after="0"/>
              <w:ind w:firstLine="0"/>
            </w:pPr>
            <w: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510" w:type="dxa"/>
            <w:tcBorders>
              <w:top w:val="single" w:sz="4" w:space="0" w:color="000000"/>
              <w:left w:val="single" w:sz="4" w:space="0" w:color="000000"/>
              <w:bottom w:val="single" w:sz="4" w:space="0" w:color="000000"/>
              <w:right w:val="single" w:sz="4" w:space="0" w:color="000000"/>
            </w:tcBorders>
          </w:tcPr>
          <w:p w:rsidR="006D1AA8" w:rsidRDefault="006D1AA8">
            <w:pPr>
              <w:spacing w:after="0"/>
              <w:ind w:firstLine="0"/>
              <w:jc w:val="left"/>
            </w:pPr>
            <w:r>
              <w:t>[] Ναι [] Όχι</w:t>
            </w:r>
          </w:p>
        </w:tc>
      </w:tr>
    </w:tbl>
    <w:p w:rsidR="006D1AA8" w:rsidRDefault="006D1AA8">
      <w:pPr>
        <w:pStyle w:val="ChapterTitle"/>
      </w:pPr>
    </w:p>
    <w:p w:rsidR="006D1AA8" w:rsidRDefault="006D1AA8">
      <w:pPr>
        <w:ind w:firstLine="0"/>
        <w:jc w:val="center"/>
        <w:rPr>
          <w:b/>
          <w:bCs/>
        </w:rPr>
      </w:pPr>
    </w:p>
    <w:p w:rsidR="006D1AA8" w:rsidRDefault="006D1AA8">
      <w:pPr>
        <w:pageBreakBefore/>
        <w:ind w:firstLine="0"/>
        <w:jc w:val="center"/>
      </w:pPr>
      <w:r>
        <w:rPr>
          <w:b/>
          <w:bCs/>
        </w:rPr>
        <w:t xml:space="preserve">Δ. ΑΛΛΟΙ ΛΟΓΟΙ ΑΠΟΚΛΕΙΣΜΟΥ </w:t>
      </w:r>
    </w:p>
    <w:tbl>
      <w:tblPr>
        <w:tblW w:w="0" w:type="auto"/>
        <w:tblInd w:w="-106" w:type="dxa"/>
        <w:tblLayout w:type="fixed"/>
        <w:tblLook w:val="0000"/>
      </w:tblPr>
      <w:tblGrid>
        <w:gridCol w:w="4479"/>
        <w:gridCol w:w="4510"/>
      </w:tblGrid>
      <w:tr w:rsidR="006D1AA8">
        <w:tc>
          <w:tcPr>
            <w:tcW w:w="4479" w:type="dxa"/>
            <w:tcBorders>
              <w:top w:val="single" w:sz="4" w:space="0" w:color="000000"/>
              <w:left w:val="single" w:sz="4" w:space="0" w:color="000000"/>
              <w:bottom w:val="single" w:sz="4" w:space="0" w:color="000000"/>
              <w:right w:val="nil"/>
            </w:tcBorders>
          </w:tcPr>
          <w:p w:rsidR="006D1AA8" w:rsidRDefault="006D1AA8">
            <w:pPr>
              <w:spacing w:after="0"/>
              <w:ind w:firstLine="0"/>
            </w:pPr>
            <w:r>
              <w:rPr>
                <w:b/>
                <w:bCs/>
                <w:i/>
                <w:iCs/>
              </w:rPr>
              <w:t>Ονομαστικοποίηση μετοχών εταιρειών που συνάπτουν δημόσιες συμβάσεις Άρθρο 8 παρ. 4 ν. 3310/2005</w:t>
            </w:r>
            <w:r>
              <w:rPr>
                <w:rStyle w:val="1"/>
              </w:rPr>
              <w:endnoteReference w:id="32"/>
            </w:r>
            <w:r>
              <w:rPr>
                <w:b/>
                <w:bCs/>
                <w:i/>
                <w:iCs/>
              </w:rPr>
              <w:t>:</w:t>
            </w:r>
          </w:p>
        </w:tc>
        <w:tc>
          <w:tcPr>
            <w:tcW w:w="4510" w:type="dxa"/>
            <w:tcBorders>
              <w:top w:val="single" w:sz="4" w:space="0" w:color="000000"/>
              <w:left w:val="single" w:sz="4" w:space="0" w:color="000000"/>
              <w:bottom w:val="single" w:sz="4" w:space="0" w:color="000000"/>
              <w:right w:val="single" w:sz="4" w:space="0" w:color="000000"/>
            </w:tcBorders>
          </w:tcPr>
          <w:p w:rsidR="006D1AA8" w:rsidRDefault="006D1AA8">
            <w:pPr>
              <w:spacing w:after="0"/>
              <w:ind w:firstLine="0"/>
            </w:pPr>
            <w:r>
              <w:rPr>
                <w:b/>
                <w:bCs/>
                <w:i/>
                <w:iCs/>
              </w:rPr>
              <w:t>Απάντηση:</w:t>
            </w:r>
          </w:p>
        </w:tc>
      </w:tr>
      <w:tr w:rsidR="006D1AA8">
        <w:trPr>
          <w:trHeight w:val="2199"/>
        </w:trPr>
        <w:tc>
          <w:tcPr>
            <w:tcW w:w="4479" w:type="dxa"/>
            <w:tcBorders>
              <w:top w:val="single" w:sz="4" w:space="0" w:color="000000"/>
              <w:left w:val="single" w:sz="4" w:space="0" w:color="000000"/>
              <w:bottom w:val="single" w:sz="4" w:space="0" w:color="000000"/>
              <w:right w:val="nil"/>
            </w:tcBorders>
          </w:tcPr>
          <w:p w:rsidR="006D1AA8" w:rsidRDefault="006D1AA8">
            <w:pPr>
              <w:spacing w:after="0"/>
              <w:ind w:firstLine="0"/>
            </w:pPr>
            <w:r>
              <w:t>Συντρέχουν οι προϋποθέσεις εφαρμογής της παρ. 4 του άρθρου 8 του ν. 3310/2005 ;</w:t>
            </w:r>
          </w:p>
        </w:tc>
        <w:tc>
          <w:tcPr>
            <w:tcW w:w="4510" w:type="dxa"/>
            <w:tcBorders>
              <w:top w:val="single" w:sz="4" w:space="0" w:color="000000"/>
              <w:left w:val="single" w:sz="4" w:space="0" w:color="000000"/>
              <w:bottom w:val="single" w:sz="4" w:space="0" w:color="000000"/>
              <w:right w:val="single" w:sz="4" w:space="0" w:color="000000"/>
            </w:tcBorders>
          </w:tcPr>
          <w:p w:rsidR="006D1AA8" w:rsidRDefault="006D1AA8">
            <w:pPr>
              <w:spacing w:after="0"/>
              <w:ind w:firstLine="0"/>
            </w:pPr>
            <w:r>
              <w:t xml:space="preserve">[] Ναι [] Όχι </w:t>
            </w:r>
          </w:p>
          <w:p w:rsidR="006D1AA8" w:rsidRDefault="006D1AA8">
            <w:pPr>
              <w:spacing w:after="0"/>
              <w:ind w:firstLine="0"/>
            </w:pPr>
          </w:p>
          <w:p w:rsidR="006D1AA8" w:rsidRDefault="006D1AA8">
            <w:pPr>
              <w:spacing w:after="0"/>
              <w:ind w:firstLine="0"/>
              <w:jc w:val="left"/>
            </w:pPr>
            <w:r>
              <w:rPr>
                <w:i/>
                <w:iCs/>
              </w:rPr>
              <w:t>(διαδικτυακή διεύθυνση, αρχή ή φορέας έκδοσης, επακριβή στοιχεία αναφοράς των εγγράφων): [……][……][……]</w:t>
            </w:r>
          </w:p>
          <w:p w:rsidR="006D1AA8" w:rsidRDefault="006D1AA8">
            <w:pPr>
              <w:spacing w:after="0"/>
              <w:ind w:firstLine="0"/>
              <w:jc w:val="left"/>
            </w:pPr>
            <w:r>
              <w:rPr>
                <w:b/>
                <w:bCs/>
                <w:i/>
                <w:iCs/>
              </w:rPr>
              <w:t>Εάν ναι</w:t>
            </w:r>
            <w:r>
              <w:rPr>
                <w:i/>
                <w:iCs/>
              </w:rPr>
              <w:t xml:space="preserve">, έχει λάβει ο οικονομικός φορέας μέτρα αυτοκάθαρσης; </w:t>
            </w:r>
          </w:p>
          <w:p w:rsidR="006D1AA8" w:rsidRDefault="006D1AA8">
            <w:pPr>
              <w:spacing w:after="0"/>
              <w:ind w:firstLine="0"/>
              <w:jc w:val="left"/>
            </w:pPr>
            <w:r>
              <w:rPr>
                <w:i/>
                <w:iCs/>
              </w:rPr>
              <w:t>[] Ναι [] Όχι</w:t>
            </w:r>
          </w:p>
          <w:p w:rsidR="006D1AA8" w:rsidRDefault="006D1AA8">
            <w:pPr>
              <w:spacing w:after="0"/>
              <w:ind w:firstLine="0"/>
              <w:jc w:val="left"/>
            </w:pPr>
            <w:r>
              <w:rPr>
                <w:b/>
                <w:bCs/>
                <w:i/>
                <w:iCs/>
              </w:rPr>
              <w:t>Εάν το έχει πράξει,</w:t>
            </w:r>
            <w:r>
              <w:rPr>
                <w:i/>
                <w:iCs/>
              </w:rPr>
              <w:t xml:space="preserve"> περιγράψτε τα μέτρα που λήφθηκαν: </w:t>
            </w:r>
          </w:p>
          <w:p w:rsidR="006D1AA8" w:rsidRDefault="006D1AA8">
            <w:pPr>
              <w:spacing w:after="0"/>
              <w:ind w:firstLine="0"/>
              <w:jc w:val="left"/>
            </w:pPr>
            <w:r>
              <w:rPr>
                <w:i/>
                <w:iCs/>
              </w:rPr>
              <w:t>[……]</w:t>
            </w:r>
          </w:p>
        </w:tc>
      </w:tr>
    </w:tbl>
    <w:p w:rsidR="006D1AA8" w:rsidRDefault="006D1AA8">
      <w:pPr>
        <w:pageBreakBefore/>
        <w:ind w:firstLine="0"/>
        <w:jc w:val="center"/>
      </w:pPr>
      <w:r>
        <w:rPr>
          <w:b/>
          <w:bCs/>
          <w:u w:val="single"/>
        </w:rPr>
        <w:t>Μέρος IV: Κριτήρια επιλογής</w:t>
      </w:r>
    </w:p>
    <w:p w:rsidR="006D1AA8" w:rsidRDefault="006D1AA8">
      <w:pPr>
        <w:ind w:firstLine="0"/>
      </w:pPr>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rsidR="006D1AA8" w:rsidRDefault="006D1AA8">
      <w:pPr>
        <w:ind w:firstLine="0"/>
        <w:jc w:val="center"/>
      </w:pPr>
      <w:r>
        <w:rPr>
          <w:b/>
          <w:bCs/>
        </w:rPr>
        <w:t>α: Γενική ένδειξη για όλα τα κριτήρια επιλογής</w:t>
      </w:r>
    </w:p>
    <w:p w:rsidR="006D1AA8" w:rsidRDefault="006D1AA8">
      <w:pPr>
        <w:pBdr>
          <w:top w:val="single" w:sz="4" w:space="1" w:color="000000"/>
          <w:left w:val="single" w:sz="4" w:space="4" w:color="000000"/>
          <w:bottom w:val="single" w:sz="4" w:space="1" w:color="000000"/>
          <w:right w:val="single" w:sz="4" w:space="4" w:color="000000"/>
        </w:pBdr>
        <w:shd w:val="clear" w:color="auto" w:fill="BFBFBF"/>
        <w:ind w:firstLine="0"/>
      </w:pPr>
      <w:r>
        <w:rPr>
          <w:b/>
          <w:bCs/>
          <w:i/>
          <w:iCs/>
          <w:sz w:val="21"/>
          <w:szCs w:val="21"/>
        </w:rPr>
        <w:t xml:space="preserve">Ο οικονομικός φορέας πρέπει να συμπληρώσει αυτό το πεδίο </w:t>
      </w:r>
      <w:r>
        <w:rPr>
          <w:b/>
          <w:bCs/>
          <w:sz w:val="21"/>
          <w:szCs w:val="21"/>
          <w:u w:val="single"/>
        </w:rPr>
        <w:t>μόνο</w:t>
      </w:r>
      <w:r>
        <w:rPr>
          <w:b/>
          <w:bCs/>
          <w:i/>
          <w:iCs/>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bCs/>
          <w:i/>
          <w:iCs/>
          <w:sz w:val="21"/>
          <w:szCs w:val="21"/>
          <w:lang w:val="en-US"/>
        </w:rPr>
        <w:t>a</w:t>
      </w:r>
      <w:r>
        <w:rPr>
          <w:b/>
          <w:bCs/>
          <w:i/>
          <w:iCs/>
          <w:sz w:val="21"/>
          <w:szCs w:val="21"/>
        </w:rPr>
        <w:t xml:space="preserve"> του Μέρους Ι</w:t>
      </w:r>
      <w:r>
        <w:rPr>
          <w:b/>
          <w:bCs/>
          <w:i/>
          <w:iCs/>
          <w:sz w:val="21"/>
          <w:szCs w:val="21"/>
          <w:lang w:val="en-US"/>
        </w:rPr>
        <w:t>V</w:t>
      </w:r>
      <w:r>
        <w:rPr>
          <w:b/>
          <w:bCs/>
          <w:i/>
          <w:iCs/>
          <w:sz w:val="21"/>
          <w:szCs w:val="21"/>
        </w:rPr>
        <w:t xml:space="preserve"> χωρίς να υποχρεούται να συμπληρώσει οποιαδήποτε άλλη ενότητα του Μέρους Ι</w:t>
      </w:r>
      <w:r>
        <w:rPr>
          <w:b/>
          <w:bCs/>
          <w:i/>
          <w:iCs/>
          <w:sz w:val="21"/>
          <w:szCs w:val="21"/>
          <w:lang w:val="en-US"/>
        </w:rPr>
        <w:t>V</w:t>
      </w:r>
      <w:r>
        <w:rPr>
          <w:b/>
          <w:bCs/>
          <w:i/>
          <w:iCs/>
          <w:sz w:val="21"/>
          <w:szCs w:val="21"/>
        </w:rPr>
        <w:t>:</w:t>
      </w:r>
    </w:p>
    <w:tbl>
      <w:tblPr>
        <w:tblW w:w="0" w:type="auto"/>
        <w:tblInd w:w="-106" w:type="dxa"/>
        <w:tblLayout w:type="fixed"/>
        <w:tblLook w:val="0000"/>
      </w:tblPr>
      <w:tblGrid>
        <w:gridCol w:w="4479"/>
        <w:gridCol w:w="4510"/>
      </w:tblGrid>
      <w:tr w:rsidR="006D1AA8">
        <w:tc>
          <w:tcPr>
            <w:tcW w:w="4479" w:type="dxa"/>
            <w:tcBorders>
              <w:top w:val="single" w:sz="4" w:space="0" w:color="000000"/>
              <w:left w:val="single" w:sz="4" w:space="0" w:color="000000"/>
              <w:bottom w:val="single" w:sz="4" w:space="0" w:color="000000"/>
              <w:right w:val="nil"/>
            </w:tcBorders>
          </w:tcPr>
          <w:p w:rsidR="006D1AA8" w:rsidRDefault="006D1AA8">
            <w:pPr>
              <w:spacing w:after="0"/>
              <w:ind w:firstLine="0"/>
            </w:pPr>
            <w:r>
              <w:rPr>
                <w:b/>
                <w:bCs/>
                <w:i/>
                <w:iCs/>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tcPr>
          <w:p w:rsidR="006D1AA8" w:rsidRDefault="006D1AA8">
            <w:pPr>
              <w:spacing w:after="0"/>
              <w:ind w:firstLine="0"/>
            </w:pPr>
            <w:r>
              <w:rPr>
                <w:b/>
                <w:bCs/>
                <w:i/>
                <w:iCs/>
              </w:rPr>
              <w:t>Απάντηση</w:t>
            </w:r>
          </w:p>
        </w:tc>
      </w:tr>
      <w:tr w:rsidR="006D1AA8">
        <w:tc>
          <w:tcPr>
            <w:tcW w:w="4479" w:type="dxa"/>
            <w:tcBorders>
              <w:top w:val="single" w:sz="4" w:space="0" w:color="000000"/>
              <w:left w:val="single" w:sz="4" w:space="0" w:color="000000"/>
              <w:bottom w:val="single" w:sz="4" w:space="0" w:color="000000"/>
              <w:right w:val="nil"/>
            </w:tcBorders>
          </w:tcPr>
          <w:p w:rsidR="006D1AA8" w:rsidRDefault="006D1AA8">
            <w:pPr>
              <w:spacing w:after="0"/>
              <w:ind w:firstLine="0"/>
            </w:pPr>
            <w: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tcPr>
          <w:p w:rsidR="006D1AA8" w:rsidRDefault="006D1AA8">
            <w:pPr>
              <w:spacing w:after="0"/>
              <w:ind w:firstLine="0"/>
            </w:pPr>
            <w:r>
              <w:t>[] Ναι [] Όχι</w:t>
            </w:r>
          </w:p>
        </w:tc>
      </w:tr>
    </w:tbl>
    <w:p w:rsidR="006D1AA8" w:rsidRDefault="006D1AA8">
      <w:pPr>
        <w:pStyle w:val="SectionTitle"/>
        <w:rPr>
          <w:sz w:val="22"/>
          <w:szCs w:val="22"/>
        </w:rPr>
      </w:pPr>
    </w:p>
    <w:p w:rsidR="006D1AA8" w:rsidRDefault="006D1AA8">
      <w:pPr>
        <w:ind w:firstLine="0"/>
        <w:jc w:val="center"/>
      </w:pPr>
      <w:r>
        <w:rPr>
          <w:b/>
          <w:bCs/>
        </w:rPr>
        <w:t>Α: Καταλληλότητα</w:t>
      </w:r>
    </w:p>
    <w:p w:rsidR="006D1AA8" w:rsidRDefault="006D1AA8">
      <w:pPr>
        <w:pBdr>
          <w:top w:val="single" w:sz="4" w:space="1" w:color="000000"/>
          <w:left w:val="single" w:sz="4" w:space="4" w:color="000000"/>
          <w:bottom w:val="single" w:sz="4" w:space="1" w:color="000000"/>
          <w:right w:val="single" w:sz="4" w:space="4" w:color="000000"/>
        </w:pBdr>
        <w:shd w:val="clear" w:color="auto" w:fill="BFBFBF"/>
        <w:ind w:firstLine="0"/>
      </w:pPr>
      <w:r>
        <w:rPr>
          <w:b/>
          <w:bCs/>
          <w:i/>
          <w:iCs/>
          <w:sz w:val="21"/>
          <w:szCs w:val="21"/>
        </w:rPr>
        <w:t xml:space="preserve">Ο οικονομικός φορέας πρέπει να  παράσχει πληροφορίες </w:t>
      </w:r>
      <w:r>
        <w:rPr>
          <w:b/>
          <w:bCs/>
          <w:i/>
          <w:iCs/>
          <w:sz w:val="21"/>
          <w:szCs w:val="21"/>
          <w:u w:val="single"/>
        </w:rPr>
        <w:t>μόνον</w:t>
      </w:r>
      <w:r>
        <w:rPr>
          <w:b/>
          <w:bCs/>
          <w:i/>
          <w:iCs/>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0" w:type="auto"/>
        <w:tblInd w:w="-106" w:type="dxa"/>
        <w:tblLayout w:type="fixed"/>
        <w:tblLook w:val="0000"/>
      </w:tblPr>
      <w:tblGrid>
        <w:gridCol w:w="4479"/>
        <w:gridCol w:w="4510"/>
      </w:tblGrid>
      <w:tr w:rsidR="006D1AA8">
        <w:tc>
          <w:tcPr>
            <w:tcW w:w="4479" w:type="dxa"/>
            <w:tcBorders>
              <w:top w:val="single" w:sz="4" w:space="0" w:color="000000"/>
              <w:left w:val="single" w:sz="4" w:space="0" w:color="000000"/>
              <w:bottom w:val="single" w:sz="4" w:space="0" w:color="000000"/>
              <w:right w:val="nil"/>
            </w:tcBorders>
          </w:tcPr>
          <w:p w:rsidR="006D1AA8" w:rsidRDefault="006D1AA8">
            <w:pPr>
              <w:spacing w:after="0"/>
              <w:ind w:firstLine="0"/>
            </w:pPr>
            <w:r>
              <w:rPr>
                <w:b/>
                <w:bCs/>
                <w:i/>
                <w:iCs/>
              </w:rPr>
              <w:t>Καταλληλότητα</w:t>
            </w:r>
          </w:p>
        </w:tc>
        <w:tc>
          <w:tcPr>
            <w:tcW w:w="4510" w:type="dxa"/>
            <w:tcBorders>
              <w:top w:val="single" w:sz="4" w:space="0" w:color="000000"/>
              <w:left w:val="single" w:sz="4" w:space="0" w:color="000000"/>
              <w:bottom w:val="single" w:sz="4" w:space="0" w:color="000000"/>
              <w:right w:val="single" w:sz="4" w:space="0" w:color="000000"/>
            </w:tcBorders>
          </w:tcPr>
          <w:p w:rsidR="006D1AA8" w:rsidRDefault="006D1AA8">
            <w:pPr>
              <w:spacing w:after="0"/>
              <w:ind w:firstLine="0"/>
            </w:pPr>
            <w:r>
              <w:rPr>
                <w:b/>
                <w:bCs/>
                <w:i/>
                <w:iCs/>
              </w:rPr>
              <w:t>Απάντηση</w:t>
            </w:r>
          </w:p>
        </w:tc>
      </w:tr>
      <w:tr w:rsidR="006D1AA8">
        <w:tc>
          <w:tcPr>
            <w:tcW w:w="4479" w:type="dxa"/>
            <w:tcBorders>
              <w:top w:val="single" w:sz="4" w:space="0" w:color="000000"/>
              <w:left w:val="single" w:sz="4" w:space="0" w:color="000000"/>
              <w:bottom w:val="single" w:sz="4" w:space="0" w:color="000000"/>
              <w:right w:val="nil"/>
            </w:tcBorders>
          </w:tcPr>
          <w:p w:rsidR="006D1AA8" w:rsidRDefault="006D1AA8">
            <w:pPr>
              <w:spacing w:after="0"/>
              <w:ind w:firstLine="0"/>
            </w:pPr>
            <w:r>
              <w:rPr>
                <w:b/>
                <w:bCs/>
                <w:sz w:val="21"/>
                <w:szCs w:val="21"/>
              </w:rPr>
              <w:t>1) 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rStyle w:val="1"/>
                <w:sz w:val="20"/>
                <w:szCs w:val="20"/>
              </w:rPr>
              <w:endnoteReference w:id="33"/>
            </w:r>
            <w:r>
              <w:rPr>
                <w:sz w:val="20"/>
                <w:szCs w:val="20"/>
              </w:rPr>
              <w:t>;</w:t>
            </w:r>
            <w:r>
              <w:rPr>
                <w:sz w:val="21"/>
                <w:szCs w:val="21"/>
              </w:rPr>
              <w:t xml:space="preserve"> του:</w:t>
            </w:r>
          </w:p>
          <w:p w:rsidR="006D1AA8" w:rsidRDefault="006D1AA8">
            <w:pPr>
              <w:spacing w:after="0"/>
              <w:ind w:firstLine="0"/>
            </w:pPr>
            <w:r>
              <w:rPr>
                <w:i/>
                <w:iCs/>
                <w:sz w:val="21"/>
                <w:szCs w:val="21"/>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tcPr>
          <w:p w:rsidR="006D1AA8" w:rsidRDefault="006D1AA8">
            <w:pPr>
              <w:spacing w:after="0"/>
              <w:ind w:firstLine="0"/>
              <w:jc w:val="left"/>
            </w:pPr>
            <w:r>
              <w:t>[…]</w:t>
            </w:r>
          </w:p>
          <w:p w:rsidR="006D1AA8" w:rsidRDefault="006D1AA8">
            <w:pPr>
              <w:spacing w:after="0"/>
              <w:ind w:firstLine="0"/>
              <w:jc w:val="left"/>
              <w:rPr>
                <w:i/>
                <w:iCs/>
                <w:sz w:val="21"/>
                <w:szCs w:val="21"/>
              </w:rPr>
            </w:pPr>
          </w:p>
          <w:p w:rsidR="006D1AA8" w:rsidRDefault="006D1AA8">
            <w:pPr>
              <w:spacing w:after="0"/>
              <w:ind w:firstLine="0"/>
              <w:jc w:val="left"/>
              <w:rPr>
                <w:i/>
                <w:iCs/>
                <w:sz w:val="21"/>
                <w:szCs w:val="21"/>
              </w:rPr>
            </w:pPr>
          </w:p>
          <w:p w:rsidR="006D1AA8" w:rsidRDefault="006D1AA8">
            <w:pPr>
              <w:spacing w:after="0"/>
              <w:ind w:firstLine="0"/>
              <w:jc w:val="left"/>
              <w:rPr>
                <w:i/>
                <w:iCs/>
                <w:sz w:val="21"/>
                <w:szCs w:val="21"/>
              </w:rPr>
            </w:pPr>
          </w:p>
          <w:p w:rsidR="006D1AA8" w:rsidRDefault="006D1AA8">
            <w:pPr>
              <w:spacing w:after="0"/>
              <w:ind w:firstLine="0"/>
              <w:jc w:val="left"/>
            </w:pPr>
            <w:r>
              <w:rPr>
                <w:i/>
                <w:iCs/>
                <w:sz w:val="21"/>
                <w:szCs w:val="21"/>
              </w:rPr>
              <w:t xml:space="preserve">(διαδικτυακή διεύθυνση, αρχή ή φορέας έκδοσης, επακριβή στοιχεία αναφοράς των εγγράφων): </w:t>
            </w:r>
          </w:p>
          <w:p w:rsidR="006D1AA8" w:rsidRDefault="006D1AA8">
            <w:pPr>
              <w:spacing w:after="0"/>
              <w:ind w:firstLine="0"/>
              <w:jc w:val="left"/>
            </w:pPr>
            <w:r>
              <w:rPr>
                <w:i/>
                <w:iCs/>
                <w:sz w:val="21"/>
                <w:szCs w:val="21"/>
              </w:rPr>
              <w:t>[……][……][……]</w:t>
            </w:r>
          </w:p>
        </w:tc>
      </w:tr>
      <w:tr w:rsidR="006D1AA8">
        <w:trPr>
          <w:trHeight w:val="1018"/>
        </w:trPr>
        <w:tc>
          <w:tcPr>
            <w:tcW w:w="4479" w:type="dxa"/>
            <w:tcBorders>
              <w:top w:val="single" w:sz="4" w:space="0" w:color="000000"/>
              <w:left w:val="single" w:sz="4" w:space="0" w:color="000000"/>
              <w:bottom w:val="single" w:sz="4" w:space="0" w:color="000000"/>
              <w:right w:val="nil"/>
            </w:tcBorders>
          </w:tcPr>
          <w:p w:rsidR="006D1AA8" w:rsidRDefault="006D1AA8">
            <w:pPr>
              <w:spacing w:after="0"/>
              <w:ind w:firstLine="0"/>
            </w:pPr>
            <w:r>
              <w:rPr>
                <w:b/>
                <w:bCs/>
                <w:sz w:val="20"/>
                <w:szCs w:val="20"/>
              </w:rPr>
              <w:t>2) Για συμβάσεις υπηρεσιών:</w:t>
            </w:r>
          </w:p>
          <w:p w:rsidR="006D1AA8" w:rsidRDefault="006D1AA8">
            <w:pPr>
              <w:spacing w:after="0"/>
              <w:ind w:firstLine="0"/>
            </w:pPr>
            <w:r>
              <w:rPr>
                <w:sz w:val="20"/>
                <w:szCs w:val="20"/>
              </w:rPr>
              <w:t xml:space="preserve">Χρειάζεται ειδική </w:t>
            </w:r>
            <w:r>
              <w:rPr>
                <w:b/>
                <w:bCs/>
                <w:sz w:val="20"/>
                <w:szCs w:val="20"/>
              </w:rPr>
              <w:t>έγκριση ή να είναι ο οικονομικός φορέας μέλος</w:t>
            </w:r>
            <w:r>
              <w:rPr>
                <w:sz w:val="20"/>
                <w:szCs w:val="20"/>
              </w:rPr>
              <w:t xml:space="preserve"> συγκεκριμένου οργανισμού για να έχει τη δυνατότητα να παράσχει τις σχετικές υπηρεσίες στη χώρα εγκατάστασής του</w:t>
            </w:r>
          </w:p>
          <w:p w:rsidR="006D1AA8" w:rsidRDefault="006D1AA8">
            <w:pPr>
              <w:spacing w:after="0"/>
              <w:ind w:firstLine="0"/>
            </w:pPr>
          </w:p>
          <w:p w:rsidR="006D1AA8" w:rsidRDefault="006D1AA8">
            <w:pPr>
              <w:spacing w:after="0"/>
              <w:ind w:firstLine="0"/>
            </w:pPr>
            <w:r>
              <w:rPr>
                <w:i/>
                <w:iCs/>
                <w:sz w:val="20"/>
                <w:szCs w:val="20"/>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tcPr>
          <w:p w:rsidR="006D1AA8" w:rsidRDefault="006D1AA8">
            <w:pPr>
              <w:snapToGrid w:val="0"/>
              <w:spacing w:after="0"/>
              <w:ind w:firstLine="0"/>
              <w:jc w:val="left"/>
              <w:rPr>
                <w:sz w:val="20"/>
                <w:szCs w:val="20"/>
              </w:rPr>
            </w:pPr>
          </w:p>
          <w:p w:rsidR="006D1AA8" w:rsidRDefault="006D1AA8">
            <w:pPr>
              <w:spacing w:after="0"/>
              <w:ind w:firstLine="0"/>
              <w:jc w:val="left"/>
            </w:pPr>
            <w:r>
              <w:rPr>
                <w:sz w:val="20"/>
                <w:szCs w:val="20"/>
              </w:rPr>
              <w:t>[] Ναι [] Όχι</w:t>
            </w:r>
          </w:p>
          <w:p w:rsidR="006D1AA8" w:rsidRDefault="006D1AA8">
            <w:pPr>
              <w:spacing w:after="0"/>
              <w:ind w:firstLine="0"/>
              <w:jc w:val="left"/>
            </w:pPr>
            <w:r>
              <w:rPr>
                <w:sz w:val="20"/>
                <w:szCs w:val="20"/>
              </w:rPr>
              <w:t xml:space="preserve">Εάν ναι, διευκρινίστε για ποια πρόκειται και δηλώστε αν τη διαθέτει ο οικονομικός φορέας: </w:t>
            </w:r>
          </w:p>
          <w:p w:rsidR="006D1AA8" w:rsidRDefault="006D1AA8">
            <w:pPr>
              <w:spacing w:after="0"/>
              <w:ind w:firstLine="0"/>
              <w:jc w:val="left"/>
            </w:pPr>
            <w:r>
              <w:rPr>
                <w:sz w:val="20"/>
                <w:szCs w:val="20"/>
              </w:rPr>
              <w:t>[ …] [] Ναι [] Όχι</w:t>
            </w:r>
          </w:p>
          <w:p w:rsidR="006D1AA8" w:rsidRDefault="006D1AA8">
            <w:pPr>
              <w:spacing w:after="0"/>
              <w:ind w:firstLine="0"/>
              <w:jc w:val="left"/>
              <w:rPr>
                <w:i/>
                <w:iCs/>
                <w:sz w:val="20"/>
                <w:szCs w:val="20"/>
              </w:rPr>
            </w:pPr>
          </w:p>
          <w:p w:rsidR="006D1AA8" w:rsidRDefault="006D1AA8">
            <w:pPr>
              <w:spacing w:after="0"/>
              <w:ind w:firstLine="0"/>
              <w:jc w:val="left"/>
            </w:pPr>
            <w:r>
              <w:rPr>
                <w:i/>
                <w:iCs/>
                <w:sz w:val="20"/>
                <w:szCs w:val="20"/>
              </w:rPr>
              <w:t>(διαδικτυακή διεύθυνση, αρχή ή φορέας έκδοσης, επακριβή στοιχεία αναφοράς των εγγράφων): [……][……][……]</w:t>
            </w:r>
          </w:p>
        </w:tc>
      </w:tr>
    </w:tbl>
    <w:p w:rsidR="006D1AA8" w:rsidRDefault="006D1AA8">
      <w:pPr>
        <w:jc w:val="center"/>
        <w:rPr>
          <w:b/>
          <w:bCs/>
        </w:rPr>
      </w:pPr>
    </w:p>
    <w:p w:rsidR="006D1AA8" w:rsidRDefault="006D1AA8">
      <w:pPr>
        <w:jc w:val="center"/>
        <w:rPr>
          <w:b/>
          <w:bCs/>
        </w:rPr>
      </w:pPr>
    </w:p>
    <w:p w:rsidR="006D1AA8" w:rsidRDefault="006D1AA8">
      <w:pPr>
        <w:pageBreakBefore/>
        <w:jc w:val="center"/>
      </w:pPr>
      <w:r>
        <w:rPr>
          <w:b/>
          <w:bCs/>
        </w:rPr>
        <w:t>Β: Οικονομική και χρηματοοικονομική επάρκεια</w:t>
      </w:r>
    </w:p>
    <w:p w:rsidR="006D1AA8" w:rsidRDefault="006D1AA8">
      <w:pPr>
        <w:pBdr>
          <w:top w:val="single" w:sz="4" w:space="1" w:color="000000"/>
          <w:left w:val="single" w:sz="4" w:space="4" w:color="000000"/>
          <w:bottom w:val="single" w:sz="4" w:space="1" w:color="000000"/>
          <w:right w:val="single" w:sz="4" w:space="4" w:color="000000"/>
        </w:pBdr>
        <w:shd w:val="clear" w:color="auto" w:fill="BFBFBF"/>
        <w:ind w:firstLine="0"/>
      </w:pPr>
      <w:r>
        <w:rPr>
          <w:b/>
          <w:bCs/>
          <w:i/>
          <w:iCs/>
        </w:rPr>
        <w:t xml:space="preserve">Ο οικονομικός φορέας πρέπει να παράσχει πληροφορίες </w:t>
      </w:r>
      <w:r>
        <w:rPr>
          <w:b/>
          <w:bCs/>
          <w:u w:val="single"/>
        </w:rPr>
        <w:t>μόνον</w:t>
      </w:r>
      <w:r>
        <w:rPr>
          <w:b/>
          <w:bCs/>
          <w:i/>
          <w:iCs/>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0" w:type="auto"/>
        <w:tblInd w:w="-106" w:type="dxa"/>
        <w:tblLayout w:type="fixed"/>
        <w:tblLook w:val="0000"/>
      </w:tblPr>
      <w:tblGrid>
        <w:gridCol w:w="4479"/>
        <w:gridCol w:w="4510"/>
      </w:tblGrid>
      <w:tr w:rsidR="006D1AA8">
        <w:tc>
          <w:tcPr>
            <w:tcW w:w="4479" w:type="dxa"/>
            <w:tcBorders>
              <w:top w:val="single" w:sz="4" w:space="0" w:color="000000"/>
              <w:left w:val="single" w:sz="4" w:space="0" w:color="000000"/>
              <w:bottom w:val="single" w:sz="4" w:space="0" w:color="000000"/>
              <w:right w:val="nil"/>
            </w:tcBorders>
          </w:tcPr>
          <w:p w:rsidR="006D1AA8" w:rsidRDefault="006D1AA8">
            <w:pPr>
              <w:spacing w:after="0"/>
              <w:ind w:firstLine="0"/>
            </w:pPr>
            <w:r>
              <w:rPr>
                <w:b/>
                <w:bCs/>
                <w:i/>
                <w:iCs/>
              </w:rPr>
              <w:t>Οικονομική και χρηματοοικονομική επάρκεια</w:t>
            </w:r>
          </w:p>
        </w:tc>
        <w:tc>
          <w:tcPr>
            <w:tcW w:w="4510" w:type="dxa"/>
            <w:tcBorders>
              <w:top w:val="single" w:sz="4" w:space="0" w:color="000000"/>
              <w:left w:val="single" w:sz="4" w:space="0" w:color="000000"/>
              <w:bottom w:val="single" w:sz="4" w:space="0" w:color="000000"/>
              <w:right w:val="single" w:sz="4" w:space="0" w:color="000000"/>
            </w:tcBorders>
          </w:tcPr>
          <w:p w:rsidR="006D1AA8" w:rsidRDefault="006D1AA8">
            <w:pPr>
              <w:spacing w:after="0"/>
              <w:ind w:firstLine="0"/>
            </w:pPr>
            <w:r>
              <w:rPr>
                <w:b/>
                <w:bCs/>
                <w:i/>
                <w:iCs/>
              </w:rPr>
              <w:t>Απάντηση:</w:t>
            </w:r>
          </w:p>
        </w:tc>
      </w:tr>
      <w:tr w:rsidR="006D1AA8">
        <w:tc>
          <w:tcPr>
            <w:tcW w:w="4479" w:type="dxa"/>
            <w:tcBorders>
              <w:top w:val="single" w:sz="4" w:space="0" w:color="000000"/>
              <w:left w:val="single" w:sz="4" w:space="0" w:color="000000"/>
              <w:bottom w:val="single" w:sz="4" w:space="0" w:color="000000"/>
              <w:right w:val="nil"/>
            </w:tcBorders>
          </w:tcPr>
          <w:p w:rsidR="006D1AA8" w:rsidRDefault="006D1AA8">
            <w:pPr>
              <w:spacing w:after="0"/>
              <w:ind w:firstLine="0"/>
            </w:pPr>
            <w:r>
              <w:t xml:space="preserve">1α) Ο («γενικός») </w:t>
            </w:r>
            <w:r>
              <w:rPr>
                <w:b/>
                <w:bCs/>
              </w:rPr>
              <w:t>ετήσιος κύκλος εργασιών</w:t>
            </w:r>
            <w: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Pr>
                <w:b/>
                <w:bCs/>
              </w:rPr>
              <w:t>:</w:t>
            </w:r>
          </w:p>
          <w:p w:rsidR="006D1AA8" w:rsidRDefault="006D1AA8">
            <w:pPr>
              <w:spacing w:after="0"/>
              <w:ind w:firstLine="0"/>
            </w:pPr>
            <w:r>
              <w:rPr>
                <w:b/>
                <w:bCs/>
              </w:rPr>
              <w:t>και/ή,</w:t>
            </w:r>
          </w:p>
          <w:p w:rsidR="006D1AA8" w:rsidRDefault="006D1AA8">
            <w:pPr>
              <w:spacing w:after="0"/>
              <w:ind w:firstLine="0"/>
            </w:pPr>
            <w:r>
              <w:t xml:space="preserve">1β) Ο </w:t>
            </w:r>
            <w:r>
              <w:rPr>
                <w:b/>
                <w:bCs/>
              </w:rPr>
              <w:t>μέσος</w:t>
            </w:r>
            <w:r>
              <w:t xml:space="preserve"> ετήσιος </w:t>
            </w:r>
            <w:r>
              <w:rPr>
                <w:b/>
                <w:bCs/>
              </w:rPr>
              <w:t xml:space="preserve">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w:t>
            </w:r>
            <w:r>
              <w:rPr>
                <w:rStyle w:val="a"/>
                <w:vertAlign w:val="superscript"/>
              </w:rPr>
              <w:endnoteReference w:id="34"/>
            </w:r>
            <w:r>
              <w:rPr>
                <w:b/>
                <w:bCs/>
              </w:rPr>
              <w:t>:</w:t>
            </w:r>
          </w:p>
          <w:p w:rsidR="006D1AA8" w:rsidRDefault="006D1AA8">
            <w:pPr>
              <w:spacing w:after="0"/>
              <w:ind w:firstLine="0"/>
            </w:pPr>
            <w:r>
              <w:rPr>
                <w:i/>
                <w:iCs/>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tcPr>
          <w:p w:rsidR="006D1AA8" w:rsidRDefault="006D1AA8">
            <w:pPr>
              <w:spacing w:after="0"/>
              <w:ind w:firstLine="0"/>
            </w:pPr>
            <w:r>
              <w:t>έτος: [……] κύκλος εργασιών:[……][…]νόμισμα</w:t>
            </w:r>
          </w:p>
          <w:p w:rsidR="006D1AA8" w:rsidRDefault="006D1AA8">
            <w:pPr>
              <w:spacing w:after="0"/>
              <w:ind w:firstLine="0"/>
            </w:pPr>
            <w:r>
              <w:t>έτος: [……] κύκλος εργασιών:[……][…]νόμισμα</w:t>
            </w:r>
          </w:p>
          <w:p w:rsidR="006D1AA8" w:rsidRDefault="006D1AA8">
            <w:pPr>
              <w:spacing w:after="0"/>
              <w:ind w:firstLine="0"/>
            </w:pPr>
            <w:r>
              <w:t>έτος: [……] κύκλος εργασιών:[……][…]νόμισμα</w:t>
            </w:r>
          </w:p>
          <w:p w:rsidR="006D1AA8" w:rsidRDefault="006D1AA8">
            <w:pPr>
              <w:spacing w:after="0"/>
              <w:ind w:firstLine="0"/>
            </w:pPr>
          </w:p>
          <w:p w:rsidR="006D1AA8" w:rsidRDefault="006D1AA8">
            <w:pPr>
              <w:spacing w:after="0"/>
              <w:ind w:firstLine="0"/>
            </w:pPr>
          </w:p>
          <w:p w:rsidR="006D1AA8" w:rsidRDefault="006D1AA8">
            <w:pPr>
              <w:spacing w:after="0"/>
              <w:ind w:firstLine="0"/>
            </w:pPr>
          </w:p>
          <w:p w:rsidR="006D1AA8" w:rsidRDefault="006D1AA8">
            <w:pPr>
              <w:spacing w:after="0"/>
              <w:ind w:firstLine="0"/>
            </w:pPr>
            <w:r>
              <w:t>(αριθμός ετών, μέσος κύκλος εργασιών)</w:t>
            </w:r>
            <w:r>
              <w:rPr>
                <w:b/>
                <w:bCs/>
              </w:rPr>
              <w:t>:</w:t>
            </w:r>
            <w:r>
              <w:t xml:space="preserve"> </w:t>
            </w:r>
          </w:p>
          <w:p w:rsidR="006D1AA8" w:rsidRDefault="006D1AA8">
            <w:pPr>
              <w:spacing w:after="0"/>
              <w:ind w:firstLine="0"/>
            </w:pPr>
            <w:r>
              <w:t>[……],[……][…]νόμισμα</w:t>
            </w:r>
          </w:p>
          <w:p w:rsidR="006D1AA8" w:rsidRDefault="006D1AA8">
            <w:pPr>
              <w:spacing w:after="0"/>
              <w:ind w:firstLine="0"/>
            </w:pPr>
          </w:p>
          <w:p w:rsidR="006D1AA8" w:rsidRDefault="006D1AA8">
            <w:pPr>
              <w:spacing w:after="0"/>
              <w:ind w:firstLine="0"/>
              <w:rPr>
                <w:i/>
                <w:iCs/>
              </w:rPr>
            </w:pPr>
          </w:p>
          <w:p w:rsidR="006D1AA8" w:rsidRDefault="006D1AA8">
            <w:pPr>
              <w:spacing w:after="0"/>
              <w:ind w:firstLine="0"/>
              <w:rPr>
                <w:i/>
                <w:iCs/>
              </w:rPr>
            </w:pPr>
          </w:p>
          <w:p w:rsidR="006D1AA8" w:rsidRDefault="006D1AA8">
            <w:pPr>
              <w:spacing w:after="0"/>
              <w:ind w:firstLine="0"/>
            </w:pPr>
            <w:r>
              <w:rPr>
                <w:i/>
                <w:iCs/>
              </w:rPr>
              <w:t xml:space="preserve">(διαδικτυακή διεύθυνση, αρχή ή φορέας έκδοσης, επακριβή στοιχεία αναφοράς των εγγράφων): </w:t>
            </w:r>
          </w:p>
          <w:p w:rsidR="006D1AA8" w:rsidRDefault="006D1AA8">
            <w:pPr>
              <w:spacing w:after="0"/>
              <w:ind w:firstLine="0"/>
            </w:pPr>
            <w:r>
              <w:rPr>
                <w:i/>
                <w:iCs/>
              </w:rPr>
              <w:t>[……][……][……]</w:t>
            </w:r>
          </w:p>
        </w:tc>
      </w:tr>
      <w:tr w:rsidR="006D1AA8">
        <w:tc>
          <w:tcPr>
            <w:tcW w:w="4479" w:type="dxa"/>
            <w:tcBorders>
              <w:top w:val="single" w:sz="4" w:space="0" w:color="000000"/>
              <w:left w:val="single" w:sz="4" w:space="0" w:color="000000"/>
              <w:bottom w:val="single" w:sz="4" w:space="0" w:color="000000"/>
              <w:right w:val="nil"/>
            </w:tcBorders>
          </w:tcPr>
          <w:p w:rsidR="006D1AA8" w:rsidRDefault="006D1AA8">
            <w:pPr>
              <w:spacing w:after="0"/>
              <w:ind w:firstLine="0"/>
            </w:pPr>
            <w:r>
              <w:t xml:space="preserve">2α) Ο ετήσιος («ειδικός») </w:t>
            </w:r>
            <w:r>
              <w:rPr>
                <w:b/>
                <w:bCs/>
              </w:rPr>
              <w:t>κύκλος εργασιών του οικονομικού φορέα στον επιχειρηματικό τομέα που καλύπτεται από τη σύμβαση</w:t>
            </w:r>
            <w: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6D1AA8" w:rsidRDefault="006D1AA8">
            <w:pPr>
              <w:spacing w:after="0"/>
              <w:ind w:firstLine="0"/>
            </w:pPr>
            <w:r>
              <w:rPr>
                <w:b/>
                <w:bCs/>
              </w:rPr>
              <w:t>και/ή,</w:t>
            </w:r>
          </w:p>
          <w:p w:rsidR="006D1AA8" w:rsidRDefault="006D1AA8">
            <w:pPr>
              <w:spacing w:after="0"/>
              <w:ind w:firstLine="0"/>
            </w:pPr>
            <w:r>
              <w:t xml:space="preserve">2β) Ο </w:t>
            </w:r>
            <w:r>
              <w:rPr>
                <w:b/>
                <w:bCs/>
              </w:rPr>
              <w:t>μέσος</w:t>
            </w:r>
            <w:r>
              <w:t xml:space="preserve"> ετήσιος </w:t>
            </w:r>
            <w:r>
              <w:rPr>
                <w:b/>
                <w:bCs/>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Pr>
                <w:rStyle w:val="1"/>
              </w:rPr>
              <w:endnoteReference w:id="35"/>
            </w:r>
            <w:r>
              <w:t>:</w:t>
            </w:r>
          </w:p>
          <w:p w:rsidR="006D1AA8" w:rsidRDefault="006D1AA8">
            <w:pPr>
              <w:spacing w:after="0"/>
              <w:ind w:firstLine="0"/>
            </w:pPr>
            <w:r>
              <w:rPr>
                <w:i/>
                <w:iCs/>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tcPr>
          <w:p w:rsidR="006D1AA8" w:rsidRDefault="006D1AA8">
            <w:pPr>
              <w:spacing w:after="0"/>
              <w:ind w:firstLine="0"/>
            </w:pPr>
            <w:r>
              <w:t>έτος: [……] κύκλος εργασιών: [……][…] νόμισμα</w:t>
            </w:r>
          </w:p>
          <w:p w:rsidR="006D1AA8" w:rsidRDefault="006D1AA8">
            <w:pPr>
              <w:spacing w:after="0"/>
              <w:ind w:firstLine="0"/>
            </w:pPr>
            <w:r>
              <w:t>έτος: [……] κύκλος εργασιών: [……][…] νόμισμα</w:t>
            </w:r>
          </w:p>
          <w:p w:rsidR="006D1AA8" w:rsidRDefault="006D1AA8">
            <w:pPr>
              <w:spacing w:after="0"/>
              <w:ind w:firstLine="0"/>
            </w:pPr>
            <w:r>
              <w:t>έτος: [……] κύκλος εργασιών: [……][…] νόμισμα</w:t>
            </w:r>
          </w:p>
          <w:p w:rsidR="006D1AA8" w:rsidRDefault="006D1AA8">
            <w:pPr>
              <w:spacing w:after="0"/>
              <w:ind w:firstLine="0"/>
            </w:pPr>
          </w:p>
          <w:p w:rsidR="006D1AA8" w:rsidRDefault="006D1AA8">
            <w:pPr>
              <w:spacing w:after="0"/>
              <w:ind w:firstLine="0"/>
            </w:pPr>
          </w:p>
          <w:p w:rsidR="006D1AA8" w:rsidRDefault="006D1AA8">
            <w:pPr>
              <w:spacing w:after="0"/>
              <w:ind w:firstLine="0"/>
            </w:pPr>
          </w:p>
          <w:p w:rsidR="006D1AA8" w:rsidRDefault="006D1AA8">
            <w:pPr>
              <w:spacing w:after="0"/>
              <w:ind w:firstLine="0"/>
            </w:pPr>
          </w:p>
          <w:p w:rsidR="006D1AA8" w:rsidRDefault="006D1AA8">
            <w:pPr>
              <w:spacing w:after="0"/>
              <w:ind w:firstLine="0"/>
            </w:pPr>
          </w:p>
          <w:p w:rsidR="006D1AA8" w:rsidRDefault="006D1AA8">
            <w:pPr>
              <w:spacing w:after="0"/>
              <w:ind w:firstLine="0"/>
            </w:pPr>
            <w:r>
              <w:t>(αριθμός ετών, μέσος κύκλος εργασιών)</w:t>
            </w:r>
            <w:r>
              <w:rPr>
                <w:b/>
                <w:bCs/>
              </w:rPr>
              <w:t>:</w:t>
            </w:r>
            <w:r>
              <w:t xml:space="preserve"> </w:t>
            </w:r>
          </w:p>
          <w:p w:rsidR="006D1AA8" w:rsidRDefault="006D1AA8">
            <w:pPr>
              <w:spacing w:after="0"/>
              <w:ind w:firstLine="0"/>
            </w:pPr>
            <w:r>
              <w:t>[……],[……][…] νόμισμα</w:t>
            </w:r>
          </w:p>
          <w:p w:rsidR="006D1AA8" w:rsidRDefault="006D1AA8">
            <w:pPr>
              <w:spacing w:after="0"/>
              <w:ind w:firstLine="0"/>
              <w:rPr>
                <w:i/>
                <w:iCs/>
              </w:rPr>
            </w:pPr>
          </w:p>
          <w:p w:rsidR="006D1AA8" w:rsidRDefault="006D1AA8">
            <w:pPr>
              <w:spacing w:after="0"/>
              <w:ind w:firstLine="0"/>
              <w:rPr>
                <w:i/>
                <w:iCs/>
              </w:rPr>
            </w:pPr>
          </w:p>
          <w:p w:rsidR="006D1AA8" w:rsidRDefault="006D1AA8">
            <w:pPr>
              <w:spacing w:after="0"/>
              <w:ind w:firstLine="0"/>
              <w:rPr>
                <w:i/>
                <w:iCs/>
              </w:rPr>
            </w:pPr>
          </w:p>
          <w:p w:rsidR="006D1AA8" w:rsidRDefault="006D1AA8">
            <w:pPr>
              <w:spacing w:after="0"/>
              <w:ind w:firstLine="0"/>
            </w:pPr>
            <w:r>
              <w:rPr>
                <w:i/>
                <w:iCs/>
              </w:rPr>
              <w:t xml:space="preserve">(διαδικτυακή διεύθυνση, αρχή ή φορέας έκδοσης, επακριβή στοιχεία αναφοράς των εγγράφων): </w:t>
            </w:r>
          </w:p>
          <w:p w:rsidR="006D1AA8" w:rsidRDefault="006D1AA8">
            <w:pPr>
              <w:spacing w:after="0"/>
              <w:ind w:firstLine="0"/>
            </w:pPr>
            <w:r>
              <w:rPr>
                <w:i/>
                <w:iCs/>
              </w:rPr>
              <w:t>[……][……][……]</w:t>
            </w:r>
          </w:p>
        </w:tc>
      </w:tr>
      <w:tr w:rsidR="006D1AA8">
        <w:tc>
          <w:tcPr>
            <w:tcW w:w="4479" w:type="dxa"/>
            <w:tcBorders>
              <w:top w:val="single" w:sz="4" w:space="0" w:color="000000"/>
              <w:left w:val="single" w:sz="4" w:space="0" w:color="000000"/>
              <w:bottom w:val="single" w:sz="4" w:space="0" w:color="000000"/>
              <w:right w:val="nil"/>
            </w:tcBorders>
          </w:tcPr>
          <w:p w:rsidR="006D1AA8" w:rsidRDefault="006D1AA8">
            <w:pPr>
              <w:spacing w:after="0"/>
              <w:ind w:firstLine="0"/>
            </w:pPr>
            <w:r>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510" w:type="dxa"/>
            <w:tcBorders>
              <w:top w:val="single" w:sz="4" w:space="0" w:color="000000"/>
              <w:left w:val="single" w:sz="4" w:space="0" w:color="000000"/>
              <w:bottom w:val="single" w:sz="4" w:space="0" w:color="000000"/>
              <w:right w:val="single" w:sz="4" w:space="0" w:color="000000"/>
            </w:tcBorders>
          </w:tcPr>
          <w:p w:rsidR="006D1AA8" w:rsidRDefault="006D1AA8">
            <w:pPr>
              <w:spacing w:after="0"/>
              <w:ind w:firstLine="0"/>
            </w:pPr>
            <w:r>
              <w:t>[…................................…]</w:t>
            </w:r>
          </w:p>
        </w:tc>
      </w:tr>
      <w:tr w:rsidR="006D1AA8">
        <w:tc>
          <w:tcPr>
            <w:tcW w:w="4479" w:type="dxa"/>
            <w:tcBorders>
              <w:top w:val="single" w:sz="4" w:space="0" w:color="000000"/>
              <w:left w:val="single" w:sz="4" w:space="0" w:color="000000"/>
              <w:bottom w:val="single" w:sz="4" w:space="0" w:color="000000"/>
              <w:right w:val="nil"/>
            </w:tcBorders>
          </w:tcPr>
          <w:p w:rsidR="006D1AA8" w:rsidRDefault="006D1AA8">
            <w:pPr>
              <w:snapToGrid w:val="0"/>
              <w:spacing w:after="0"/>
              <w:ind w:firstLine="0"/>
            </w:pPr>
            <w:r>
              <w:t>4)Όσον αφορά τις χρηματοοικονομικές αναλογίες</w:t>
            </w:r>
            <w:r>
              <w:rPr>
                <w:rStyle w:val="1"/>
              </w:rPr>
              <w:endnoteReference w:id="36"/>
            </w:r>
            <w:r>
              <w:t xml:space="preserve"> που ορίζονται στη σχετική 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rsidR="006D1AA8" w:rsidRDefault="006D1AA8">
            <w:pPr>
              <w:snapToGrid w:val="0"/>
              <w:spacing w:after="0"/>
              <w:ind w:firstLine="0"/>
            </w:pPr>
            <w: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tcPr>
          <w:p w:rsidR="006D1AA8" w:rsidRDefault="006D1AA8">
            <w:pPr>
              <w:snapToGrid w:val="0"/>
              <w:spacing w:after="0"/>
              <w:ind w:firstLine="0"/>
            </w:pPr>
            <w:r>
              <w:t xml:space="preserve">(προσδιορισμός της απαιτούμενης αναλογίας-αναλογία μεταξύ </w:t>
            </w:r>
            <w:r>
              <w:rPr>
                <w:lang w:val="en-US"/>
              </w:rPr>
              <w:t>x</w:t>
            </w:r>
            <w:r>
              <w:t xml:space="preserve"> και </w:t>
            </w:r>
            <w:r>
              <w:rPr>
                <w:lang w:val="en-US"/>
              </w:rPr>
              <w:t>y</w:t>
            </w:r>
            <w:r>
              <w:rPr>
                <w:rStyle w:val="1"/>
                <w:lang w:val="en-US"/>
              </w:rPr>
              <w:endnoteReference w:id="37"/>
            </w:r>
            <w:r>
              <w:t xml:space="preserve"> -και η αντίστοιχη αξία)</w:t>
            </w:r>
          </w:p>
          <w:p w:rsidR="006D1AA8" w:rsidRDefault="006D1AA8">
            <w:pPr>
              <w:snapToGrid w:val="0"/>
              <w:spacing w:after="0"/>
              <w:ind w:firstLine="0"/>
            </w:pPr>
          </w:p>
          <w:p w:rsidR="006D1AA8" w:rsidRDefault="006D1AA8">
            <w:pPr>
              <w:snapToGrid w:val="0"/>
              <w:spacing w:after="0"/>
              <w:ind w:firstLine="0"/>
            </w:pPr>
          </w:p>
          <w:p w:rsidR="006D1AA8" w:rsidRDefault="006D1AA8">
            <w:pPr>
              <w:snapToGrid w:val="0"/>
              <w:spacing w:after="0"/>
              <w:ind w:firstLine="0"/>
              <w:rPr>
                <w:i/>
                <w:iCs/>
              </w:rPr>
            </w:pPr>
          </w:p>
          <w:p w:rsidR="006D1AA8" w:rsidRDefault="006D1AA8">
            <w:pPr>
              <w:snapToGrid w:val="0"/>
              <w:spacing w:after="0"/>
              <w:ind w:firstLine="0"/>
            </w:pPr>
            <w:r>
              <w:rPr>
                <w:i/>
                <w:iCs/>
              </w:rPr>
              <w:t xml:space="preserve">(διαδικτυακή διεύθυνση, αρχή ή φορέας έκδοσης, επακριβή στοιχεία αναφοράς των εγγράφων): </w:t>
            </w:r>
          </w:p>
          <w:p w:rsidR="006D1AA8" w:rsidRDefault="006D1AA8">
            <w:pPr>
              <w:snapToGrid w:val="0"/>
              <w:spacing w:after="0"/>
              <w:ind w:firstLine="0"/>
            </w:pPr>
            <w:r>
              <w:rPr>
                <w:i/>
                <w:iCs/>
              </w:rPr>
              <w:t>[……][……][……]</w:t>
            </w:r>
          </w:p>
        </w:tc>
      </w:tr>
      <w:tr w:rsidR="006D1AA8">
        <w:tc>
          <w:tcPr>
            <w:tcW w:w="4479" w:type="dxa"/>
            <w:tcBorders>
              <w:top w:val="single" w:sz="4" w:space="0" w:color="000000"/>
              <w:left w:val="single" w:sz="4" w:space="0" w:color="000000"/>
              <w:bottom w:val="single" w:sz="4" w:space="0" w:color="000000"/>
              <w:right w:val="nil"/>
            </w:tcBorders>
          </w:tcPr>
          <w:p w:rsidR="006D1AA8" w:rsidRDefault="006D1AA8">
            <w:pPr>
              <w:spacing w:after="0"/>
              <w:ind w:firstLine="0"/>
            </w:pPr>
            <w:r>
              <w:t xml:space="preserve">5) Το ασφαλισμένο ποσό στην </w:t>
            </w:r>
            <w:r>
              <w:rPr>
                <w:b/>
                <w:bCs/>
              </w:rPr>
              <w:t>ασφαλιστική κάλυψη επαγγελματικών κινδύνων</w:t>
            </w:r>
            <w:r>
              <w:t xml:space="preserve"> του οικονομικού φορέα είναι το εξής:</w:t>
            </w:r>
          </w:p>
          <w:p w:rsidR="006D1AA8" w:rsidRDefault="006D1AA8">
            <w:pPr>
              <w:spacing w:after="0"/>
              <w:ind w:firstLine="0"/>
            </w:pPr>
            <w:r>
              <w:rPr>
                <w:i/>
                <w:iCs/>
              </w:rPr>
              <w:t>Εάν οι εν λόγω πληροφορίες διατίθενται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tcPr>
          <w:p w:rsidR="006D1AA8" w:rsidRDefault="006D1AA8">
            <w:pPr>
              <w:spacing w:after="0"/>
              <w:ind w:firstLine="0"/>
            </w:pPr>
            <w:r>
              <w:t>[……][…]νόμισμα</w:t>
            </w:r>
          </w:p>
          <w:p w:rsidR="006D1AA8" w:rsidRDefault="006D1AA8">
            <w:pPr>
              <w:spacing w:after="0"/>
              <w:ind w:firstLine="0"/>
            </w:pPr>
          </w:p>
          <w:p w:rsidR="006D1AA8" w:rsidRDefault="006D1AA8">
            <w:pPr>
              <w:spacing w:after="0"/>
              <w:ind w:firstLine="0"/>
              <w:rPr>
                <w:i/>
                <w:iCs/>
              </w:rPr>
            </w:pPr>
          </w:p>
          <w:p w:rsidR="006D1AA8" w:rsidRDefault="006D1AA8">
            <w:pPr>
              <w:spacing w:after="0"/>
              <w:ind w:firstLine="0"/>
            </w:pPr>
            <w:r>
              <w:rPr>
                <w:i/>
                <w:iCs/>
              </w:rPr>
              <w:t xml:space="preserve">(διαδικτυακή διεύθυνση, αρχή ή φορέας έκδοσης, επακριβή στοιχεία αναφοράς των εγγράφων): </w:t>
            </w:r>
          </w:p>
          <w:p w:rsidR="006D1AA8" w:rsidRDefault="006D1AA8">
            <w:pPr>
              <w:spacing w:after="0"/>
              <w:ind w:firstLine="0"/>
            </w:pPr>
            <w:r>
              <w:rPr>
                <w:i/>
                <w:iCs/>
              </w:rPr>
              <w:t>[……][……][……]</w:t>
            </w:r>
          </w:p>
        </w:tc>
      </w:tr>
      <w:tr w:rsidR="006D1AA8">
        <w:tc>
          <w:tcPr>
            <w:tcW w:w="4479" w:type="dxa"/>
            <w:tcBorders>
              <w:top w:val="single" w:sz="4" w:space="0" w:color="000000"/>
              <w:left w:val="single" w:sz="4" w:space="0" w:color="000000"/>
              <w:bottom w:val="single" w:sz="4" w:space="0" w:color="000000"/>
              <w:right w:val="nil"/>
            </w:tcBorders>
          </w:tcPr>
          <w:p w:rsidR="006D1AA8" w:rsidRDefault="006D1AA8">
            <w:pPr>
              <w:spacing w:after="0"/>
              <w:ind w:firstLine="0"/>
            </w:pPr>
            <w:r>
              <w:t xml:space="preserve">6) Όσον αφορά τις </w:t>
            </w:r>
            <w:r>
              <w:rPr>
                <w:b/>
                <w:bCs/>
              </w:rPr>
              <w:t>λοιπές οικονομικές ή χρηματοοικονομικές απαιτήσεις,</w:t>
            </w:r>
            <w:r>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6D1AA8" w:rsidRDefault="006D1AA8">
            <w:pPr>
              <w:spacing w:after="0"/>
              <w:ind w:firstLine="0"/>
            </w:pPr>
            <w:r>
              <w:rPr>
                <w:i/>
                <w:iCs/>
              </w:rPr>
              <w:t xml:space="preserve">Εάν η σχετική τεκμηρίωση που </w:t>
            </w:r>
            <w:r>
              <w:rPr>
                <w:b/>
                <w:bCs/>
                <w:i/>
                <w:iCs/>
              </w:rPr>
              <w:t>ενδέχεται</w:t>
            </w:r>
            <w:r>
              <w:rPr>
                <w:i/>
                <w:iCs/>
              </w:rPr>
              <w:t xml:space="preserve"> να έχει προσδιοριστεί στη σχετική προκήρυξη ή στα έγγραφα της σύμβασης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tcPr>
          <w:p w:rsidR="006D1AA8" w:rsidRDefault="006D1AA8">
            <w:pPr>
              <w:spacing w:after="0"/>
              <w:ind w:firstLine="0"/>
            </w:pPr>
            <w:r>
              <w:t>[……..........]</w:t>
            </w:r>
          </w:p>
          <w:p w:rsidR="006D1AA8" w:rsidRDefault="006D1AA8">
            <w:pPr>
              <w:spacing w:after="0"/>
              <w:ind w:firstLine="0"/>
            </w:pPr>
          </w:p>
          <w:p w:rsidR="006D1AA8" w:rsidRDefault="006D1AA8">
            <w:pPr>
              <w:spacing w:after="0"/>
              <w:ind w:firstLine="0"/>
            </w:pPr>
          </w:p>
          <w:p w:rsidR="006D1AA8" w:rsidRDefault="006D1AA8">
            <w:pPr>
              <w:spacing w:after="0"/>
              <w:ind w:firstLine="0"/>
            </w:pPr>
          </w:p>
          <w:p w:rsidR="006D1AA8" w:rsidRDefault="006D1AA8">
            <w:pPr>
              <w:spacing w:after="0"/>
              <w:ind w:firstLine="0"/>
            </w:pPr>
          </w:p>
          <w:p w:rsidR="006D1AA8" w:rsidRDefault="006D1AA8">
            <w:pPr>
              <w:spacing w:after="0"/>
              <w:ind w:firstLine="0"/>
              <w:rPr>
                <w:i/>
                <w:iCs/>
              </w:rPr>
            </w:pPr>
          </w:p>
          <w:p w:rsidR="006D1AA8" w:rsidRDefault="006D1AA8">
            <w:pPr>
              <w:spacing w:after="0"/>
              <w:ind w:firstLine="0"/>
            </w:pPr>
            <w:r>
              <w:rPr>
                <w:i/>
                <w:iCs/>
              </w:rPr>
              <w:t xml:space="preserve">(διαδικτυακή διεύθυνση, αρχή ή φορέας έκδοσης, επακριβή στοιχεία αναφοράς των εγγράφων): </w:t>
            </w:r>
          </w:p>
          <w:p w:rsidR="006D1AA8" w:rsidRDefault="006D1AA8">
            <w:pPr>
              <w:spacing w:after="0"/>
              <w:ind w:firstLine="0"/>
            </w:pPr>
            <w:r>
              <w:rPr>
                <w:i/>
                <w:iCs/>
              </w:rPr>
              <w:t>[……][……][……]</w:t>
            </w:r>
          </w:p>
        </w:tc>
      </w:tr>
    </w:tbl>
    <w:p w:rsidR="006D1AA8" w:rsidRDefault="006D1AA8">
      <w:pPr>
        <w:pStyle w:val="SectionTitle"/>
        <w:ind w:firstLine="0"/>
      </w:pPr>
    </w:p>
    <w:p w:rsidR="006D1AA8" w:rsidRDefault="006D1AA8">
      <w:pPr>
        <w:pageBreakBefore/>
        <w:jc w:val="center"/>
      </w:pPr>
      <w:r>
        <w:rPr>
          <w:b/>
          <w:bCs/>
        </w:rPr>
        <w:t>Γ: Τεχνική και επαγγελματική ικανότητα</w:t>
      </w:r>
    </w:p>
    <w:p w:rsidR="006D1AA8" w:rsidRDefault="006D1AA8">
      <w:pPr>
        <w:pBdr>
          <w:top w:val="single" w:sz="4" w:space="1" w:color="000000"/>
          <w:left w:val="single" w:sz="4" w:space="4" w:color="000000"/>
          <w:bottom w:val="single" w:sz="4" w:space="1" w:color="000000"/>
          <w:right w:val="single" w:sz="4" w:space="4" w:color="000000"/>
        </w:pBdr>
        <w:shd w:val="clear" w:color="auto" w:fill="BFBFBF"/>
        <w:ind w:firstLine="0"/>
      </w:pPr>
      <w:r>
        <w:rPr>
          <w:b/>
          <w:bCs/>
          <w:sz w:val="21"/>
          <w:szCs w:val="21"/>
        </w:rPr>
        <w:t>Ο οικονομικός φορέας πρέπει να παράσχε</w:t>
      </w:r>
      <w:r>
        <w:rPr>
          <w:b/>
          <w:bCs/>
          <w:i/>
          <w:iCs/>
          <w:sz w:val="21"/>
          <w:szCs w:val="21"/>
        </w:rPr>
        <w:t>ι</w:t>
      </w:r>
      <w:r>
        <w:rPr>
          <w:b/>
          <w:bCs/>
          <w:sz w:val="21"/>
          <w:szCs w:val="21"/>
        </w:rPr>
        <w:t xml:space="preserve"> πληροφορίες </w:t>
      </w:r>
      <w:r>
        <w:rPr>
          <w:b/>
          <w:bCs/>
          <w:sz w:val="21"/>
          <w:szCs w:val="21"/>
          <w:u w:val="single"/>
        </w:rPr>
        <w:t>μόνον</w:t>
      </w:r>
      <w:r>
        <w:rPr>
          <w:b/>
          <w:bCs/>
          <w:sz w:val="21"/>
          <w:szCs w:val="21"/>
        </w:rPr>
        <w:t xml:space="preserve"> όταν τα σχετικά κριτήρια επιλογής έχουν οριστεί από την αναθέτουσα αρχή ή τον αναθέτοντα φορέα  στη σχετική διακήρυξη ή στην πρόσκληση ή στα έγγραφα της σύμβασης που αναφέρονται στη διακήρυξη .</w:t>
      </w:r>
    </w:p>
    <w:tbl>
      <w:tblPr>
        <w:tblW w:w="0" w:type="auto"/>
        <w:tblInd w:w="-106" w:type="dxa"/>
        <w:tblLayout w:type="fixed"/>
        <w:tblLook w:val="0000"/>
      </w:tblPr>
      <w:tblGrid>
        <w:gridCol w:w="4479"/>
        <w:gridCol w:w="4510"/>
      </w:tblGrid>
      <w:tr w:rsidR="006D1AA8">
        <w:tc>
          <w:tcPr>
            <w:tcW w:w="4479" w:type="dxa"/>
            <w:tcBorders>
              <w:top w:val="single" w:sz="4" w:space="0" w:color="000000"/>
              <w:left w:val="single" w:sz="4" w:space="0" w:color="000000"/>
              <w:bottom w:val="single" w:sz="4" w:space="0" w:color="000000"/>
              <w:right w:val="nil"/>
            </w:tcBorders>
          </w:tcPr>
          <w:p w:rsidR="006D1AA8" w:rsidRDefault="006D1AA8">
            <w:pPr>
              <w:spacing w:after="0"/>
              <w:ind w:firstLine="0"/>
            </w:pPr>
            <w:r>
              <w:rPr>
                <w:b/>
                <w:bCs/>
                <w:i/>
                <w:iCs/>
              </w:rPr>
              <w:t>Τεχνική και επαγγελματική ικανότητα</w:t>
            </w:r>
          </w:p>
        </w:tc>
        <w:tc>
          <w:tcPr>
            <w:tcW w:w="4510" w:type="dxa"/>
            <w:tcBorders>
              <w:top w:val="single" w:sz="4" w:space="0" w:color="000000"/>
              <w:left w:val="single" w:sz="4" w:space="0" w:color="000000"/>
              <w:bottom w:val="single" w:sz="4" w:space="0" w:color="000000"/>
              <w:right w:val="single" w:sz="4" w:space="0" w:color="000000"/>
            </w:tcBorders>
          </w:tcPr>
          <w:p w:rsidR="006D1AA8" w:rsidRDefault="006D1AA8">
            <w:pPr>
              <w:spacing w:after="0"/>
              <w:ind w:firstLine="0"/>
            </w:pPr>
            <w:r>
              <w:rPr>
                <w:b/>
                <w:bCs/>
                <w:i/>
                <w:iCs/>
              </w:rPr>
              <w:t>Απάντηση:</w:t>
            </w:r>
          </w:p>
        </w:tc>
      </w:tr>
      <w:tr w:rsidR="006D1AA8">
        <w:tc>
          <w:tcPr>
            <w:tcW w:w="4479" w:type="dxa"/>
            <w:tcBorders>
              <w:top w:val="single" w:sz="4" w:space="0" w:color="000000"/>
              <w:left w:val="single" w:sz="4" w:space="0" w:color="000000"/>
              <w:bottom w:val="single" w:sz="4" w:space="0" w:color="000000"/>
              <w:right w:val="nil"/>
            </w:tcBorders>
          </w:tcPr>
          <w:p w:rsidR="006D1AA8" w:rsidRDefault="006D1AA8">
            <w:pPr>
              <w:spacing w:after="0"/>
              <w:ind w:firstLine="0"/>
            </w:pPr>
            <w:r>
              <w:t xml:space="preserve">1α) Μόνο για τις </w:t>
            </w:r>
            <w:r>
              <w:rPr>
                <w:b/>
                <w:bCs/>
                <w:i/>
                <w:iCs/>
              </w:rPr>
              <w:t>δημόσιες συμβάσεις έργων</w:t>
            </w:r>
            <w:r>
              <w:t>:</w:t>
            </w:r>
          </w:p>
          <w:p w:rsidR="006D1AA8" w:rsidRDefault="006D1AA8">
            <w:pPr>
              <w:spacing w:after="0"/>
              <w:ind w:firstLine="0"/>
            </w:pPr>
            <w:r>
              <w:t>Κατά τη διάρκεια της περιόδου αναφοράς</w:t>
            </w:r>
            <w:r>
              <w:rPr>
                <w:rStyle w:val="a"/>
                <w:vertAlign w:val="superscript"/>
              </w:rPr>
              <w:endnoteReference w:id="38"/>
            </w:r>
            <w:r>
              <w:t xml:space="preserve">, ο οικονομικός φορέας έχει </w:t>
            </w:r>
            <w:r>
              <w:rPr>
                <w:b/>
                <w:bCs/>
              </w:rPr>
              <w:t>εκτελέσει τα ακόλουθα έργα του είδους που έχει προσδιοριστεί</w:t>
            </w:r>
            <w:r>
              <w:t>:</w:t>
            </w:r>
          </w:p>
          <w:p w:rsidR="006D1AA8" w:rsidRDefault="006D1AA8">
            <w:pPr>
              <w:spacing w:after="0"/>
              <w:ind w:firstLine="0"/>
              <w:rPr>
                <w:i/>
                <w:iCs/>
              </w:rPr>
            </w:pPr>
          </w:p>
          <w:p w:rsidR="006D1AA8" w:rsidRDefault="006D1AA8">
            <w:pPr>
              <w:spacing w:after="0"/>
              <w:ind w:firstLine="0"/>
            </w:pPr>
            <w:r>
              <w:rPr>
                <w:i/>
                <w:iCs/>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tcPr>
          <w:p w:rsidR="006D1AA8" w:rsidRDefault="006D1AA8">
            <w:pPr>
              <w:spacing w:after="0"/>
              <w:ind w:firstLine="0"/>
            </w:pPr>
            <w:r>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6D1AA8" w:rsidRDefault="006D1AA8">
            <w:pPr>
              <w:spacing w:after="0"/>
              <w:ind w:firstLine="0"/>
            </w:pPr>
            <w:r>
              <w:t>[…]</w:t>
            </w:r>
          </w:p>
          <w:p w:rsidR="006D1AA8" w:rsidRDefault="006D1AA8">
            <w:pPr>
              <w:spacing w:after="0"/>
              <w:ind w:firstLine="0"/>
            </w:pPr>
            <w:r>
              <w:t>Έργα: [……]</w:t>
            </w:r>
          </w:p>
          <w:p w:rsidR="006D1AA8" w:rsidRDefault="006D1AA8">
            <w:pPr>
              <w:spacing w:after="0"/>
              <w:ind w:firstLine="0"/>
            </w:pPr>
            <w:r>
              <w:rPr>
                <w:i/>
                <w:iCs/>
              </w:rPr>
              <w:t>(διαδικτυακή διεύθυνση, αρχή ή φορέας έκδοσης, επακριβή στοιχεία αναφοράς των εγγράφων):</w:t>
            </w:r>
          </w:p>
          <w:p w:rsidR="006D1AA8" w:rsidRDefault="006D1AA8">
            <w:pPr>
              <w:spacing w:after="0"/>
              <w:ind w:firstLine="0"/>
            </w:pPr>
            <w:r>
              <w:rPr>
                <w:i/>
                <w:iCs/>
              </w:rPr>
              <w:t xml:space="preserve"> [……][……][……]</w:t>
            </w:r>
          </w:p>
        </w:tc>
      </w:tr>
      <w:tr w:rsidR="006D1AA8">
        <w:tc>
          <w:tcPr>
            <w:tcW w:w="4479" w:type="dxa"/>
            <w:tcBorders>
              <w:top w:val="single" w:sz="4" w:space="0" w:color="000000"/>
              <w:left w:val="single" w:sz="4" w:space="0" w:color="000000"/>
              <w:bottom w:val="single" w:sz="4" w:space="0" w:color="000000"/>
              <w:right w:val="nil"/>
            </w:tcBorders>
          </w:tcPr>
          <w:p w:rsidR="006D1AA8" w:rsidRDefault="006D1AA8">
            <w:pPr>
              <w:spacing w:after="0"/>
              <w:ind w:firstLine="0"/>
            </w:pPr>
            <w:r>
              <w:t xml:space="preserve">1β) Μόνο για </w:t>
            </w:r>
            <w:r>
              <w:rPr>
                <w:b/>
                <w:bCs/>
                <w:i/>
                <w:iCs/>
              </w:rPr>
              <w:t>δημόσιες συμβάσεις προμηθειών και δημόσιες συμβάσεις υπηρεσιών</w:t>
            </w:r>
            <w:r>
              <w:t>:</w:t>
            </w:r>
          </w:p>
          <w:p w:rsidR="006D1AA8" w:rsidRDefault="006D1AA8">
            <w:pPr>
              <w:spacing w:after="0"/>
              <w:ind w:firstLine="0"/>
            </w:pPr>
            <w:r>
              <w:t>Κατά τη διάρκεια της περιόδου αναφοράς</w:t>
            </w:r>
            <w:r>
              <w:rPr>
                <w:rStyle w:val="a"/>
                <w:vertAlign w:val="superscript"/>
              </w:rPr>
              <w:endnoteReference w:id="39"/>
            </w:r>
            <w:r>
              <w:t xml:space="preserve">, ο οικονομικός φορέας έχει </w:t>
            </w:r>
            <w:r>
              <w:rPr>
                <w:b/>
                <w:bCs/>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6D1AA8" w:rsidRDefault="006D1AA8">
            <w:pPr>
              <w:spacing w:after="0"/>
              <w:ind w:firstLine="0"/>
            </w:pPr>
            <w:r>
              <w:t>Κατά τη σύνταξη του σχετικού καταλόγου αναφέρετε τα ποσά, τις ημερομηνίες και τους παραλήπτες δημόσιους ή ιδιωτικούς</w:t>
            </w:r>
            <w:r>
              <w:rPr>
                <w:rStyle w:val="a"/>
                <w:vertAlign w:val="superscript"/>
              </w:rPr>
              <w:endnoteReference w:id="40"/>
            </w:r>
            <w:r>
              <w:t>:</w:t>
            </w:r>
          </w:p>
        </w:tc>
        <w:tc>
          <w:tcPr>
            <w:tcW w:w="4510" w:type="dxa"/>
            <w:tcBorders>
              <w:top w:val="single" w:sz="4" w:space="0" w:color="000000"/>
              <w:left w:val="single" w:sz="4" w:space="0" w:color="000000"/>
              <w:bottom w:val="single" w:sz="4" w:space="0" w:color="000000"/>
              <w:right w:val="single" w:sz="4" w:space="0" w:color="000000"/>
            </w:tcBorders>
          </w:tcPr>
          <w:p w:rsidR="006D1AA8" w:rsidRDefault="006D1AA8">
            <w:pPr>
              <w:spacing w:after="0"/>
              <w:ind w:firstLine="0"/>
            </w:pPr>
            <w: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6D1AA8" w:rsidRDefault="006D1AA8">
            <w:pPr>
              <w:spacing w:after="0"/>
              <w:ind w:firstLine="0"/>
            </w:pPr>
            <w:r>
              <w:t>[…...........]</w:t>
            </w:r>
          </w:p>
          <w:tbl>
            <w:tblPr>
              <w:tblW w:w="0" w:type="auto"/>
              <w:tblInd w:w="3" w:type="dxa"/>
              <w:tblLayout w:type="fixed"/>
              <w:tblLook w:val="0000"/>
            </w:tblPr>
            <w:tblGrid>
              <w:gridCol w:w="1057"/>
              <w:gridCol w:w="1052"/>
              <w:gridCol w:w="1052"/>
              <w:gridCol w:w="1185"/>
            </w:tblGrid>
            <w:tr w:rsidR="006D1AA8">
              <w:tc>
                <w:tcPr>
                  <w:tcW w:w="1057" w:type="dxa"/>
                  <w:tcBorders>
                    <w:top w:val="single" w:sz="4" w:space="0" w:color="000000"/>
                    <w:left w:val="single" w:sz="4" w:space="0" w:color="000000"/>
                    <w:bottom w:val="single" w:sz="4" w:space="0" w:color="000000"/>
                  </w:tcBorders>
                </w:tcPr>
                <w:p w:rsidR="006D1AA8" w:rsidRDefault="006D1AA8">
                  <w:pPr>
                    <w:spacing w:after="0"/>
                    <w:ind w:firstLine="0"/>
                  </w:pPr>
                  <w:r>
                    <w:rPr>
                      <w:sz w:val="14"/>
                      <w:szCs w:val="14"/>
                    </w:rPr>
                    <w:t>Περιγραφή</w:t>
                  </w:r>
                </w:p>
              </w:tc>
              <w:tc>
                <w:tcPr>
                  <w:tcW w:w="1052" w:type="dxa"/>
                  <w:tcBorders>
                    <w:top w:val="single" w:sz="4" w:space="0" w:color="000000"/>
                    <w:left w:val="single" w:sz="4" w:space="0" w:color="000000"/>
                    <w:bottom w:val="single" w:sz="4" w:space="0" w:color="000000"/>
                  </w:tcBorders>
                </w:tcPr>
                <w:p w:rsidR="006D1AA8" w:rsidRDefault="006D1AA8">
                  <w:pPr>
                    <w:spacing w:after="0"/>
                    <w:ind w:firstLine="0"/>
                  </w:pPr>
                  <w:r>
                    <w:rPr>
                      <w:sz w:val="14"/>
                      <w:szCs w:val="14"/>
                    </w:rPr>
                    <w:t>ποσά</w:t>
                  </w:r>
                </w:p>
              </w:tc>
              <w:tc>
                <w:tcPr>
                  <w:tcW w:w="1052" w:type="dxa"/>
                  <w:tcBorders>
                    <w:top w:val="single" w:sz="4" w:space="0" w:color="000000"/>
                    <w:left w:val="single" w:sz="4" w:space="0" w:color="000000"/>
                    <w:bottom w:val="single" w:sz="4" w:space="0" w:color="000000"/>
                  </w:tcBorders>
                </w:tcPr>
                <w:p w:rsidR="006D1AA8" w:rsidRDefault="006D1AA8">
                  <w:pPr>
                    <w:spacing w:after="0"/>
                    <w:ind w:firstLine="0"/>
                  </w:pPr>
                  <w:r>
                    <w:rPr>
                      <w:sz w:val="14"/>
                      <w:szCs w:val="14"/>
                    </w:rPr>
                    <w:t>ημερομηνίες</w:t>
                  </w:r>
                </w:p>
              </w:tc>
              <w:tc>
                <w:tcPr>
                  <w:tcW w:w="1185" w:type="dxa"/>
                  <w:tcBorders>
                    <w:top w:val="single" w:sz="4" w:space="0" w:color="000000"/>
                    <w:left w:val="single" w:sz="4" w:space="0" w:color="000000"/>
                    <w:bottom w:val="single" w:sz="4" w:space="0" w:color="000000"/>
                    <w:right w:val="single" w:sz="4" w:space="0" w:color="000000"/>
                  </w:tcBorders>
                </w:tcPr>
                <w:p w:rsidR="006D1AA8" w:rsidRDefault="006D1AA8">
                  <w:pPr>
                    <w:spacing w:after="0"/>
                    <w:ind w:firstLine="0"/>
                  </w:pPr>
                  <w:r>
                    <w:rPr>
                      <w:sz w:val="14"/>
                      <w:szCs w:val="14"/>
                    </w:rPr>
                    <w:t>παραλήπτες</w:t>
                  </w:r>
                </w:p>
              </w:tc>
            </w:tr>
            <w:tr w:rsidR="006D1AA8">
              <w:tc>
                <w:tcPr>
                  <w:tcW w:w="1057" w:type="dxa"/>
                  <w:tcBorders>
                    <w:top w:val="single" w:sz="4" w:space="0" w:color="000000"/>
                    <w:left w:val="single" w:sz="4" w:space="0" w:color="000000"/>
                    <w:bottom w:val="single" w:sz="4" w:space="0" w:color="000000"/>
                  </w:tcBorders>
                </w:tcPr>
                <w:p w:rsidR="006D1AA8" w:rsidRDefault="006D1AA8">
                  <w:pPr>
                    <w:snapToGrid w:val="0"/>
                    <w:spacing w:after="0"/>
                  </w:pPr>
                </w:p>
              </w:tc>
              <w:tc>
                <w:tcPr>
                  <w:tcW w:w="1052" w:type="dxa"/>
                  <w:tcBorders>
                    <w:top w:val="single" w:sz="4" w:space="0" w:color="000000"/>
                    <w:left w:val="single" w:sz="4" w:space="0" w:color="000000"/>
                    <w:bottom w:val="single" w:sz="4" w:space="0" w:color="000000"/>
                  </w:tcBorders>
                </w:tcPr>
                <w:p w:rsidR="006D1AA8" w:rsidRDefault="006D1AA8">
                  <w:pPr>
                    <w:snapToGrid w:val="0"/>
                    <w:spacing w:after="0"/>
                  </w:pPr>
                </w:p>
              </w:tc>
              <w:tc>
                <w:tcPr>
                  <w:tcW w:w="1052" w:type="dxa"/>
                  <w:tcBorders>
                    <w:top w:val="single" w:sz="4" w:space="0" w:color="000000"/>
                    <w:left w:val="single" w:sz="4" w:space="0" w:color="000000"/>
                    <w:bottom w:val="single" w:sz="4" w:space="0" w:color="000000"/>
                  </w:tcBorders>
                </w:tcPr>
                <w:p w:rsidR="006D1AA8" w:rsidRDefault="006D1AA8">
                  <w:pPr>
                    <w:snapToGrid w:val="0"/>
                    <w:spacing w:after="0"/>
                  </w:pPr>
                </w:p>
              </w:tc>
              <w:tc>
                <w:tcPr>
                  <w:tcW w:w="1185" w:type="dxa"/>
                  <w:tcBorders>
                    <w:top w:val="single" w:sz="4" w:space="0" w:color="000000"/>
                    <w:left w:val="single" w:sz="4" w:space="0" w:color="000000"/>
                    <w:bottom w:val="single" w:sz="4" w:space="0" w:color="000000"/>
                    <w:right w:val="single" w:sz="4" w:space="0" w:color="000000"/>
                  </w:tcBorders>
                </w:tcPr>
                <w:p w:rsidR="006D1AA8" w:rsidRDefault="006D1AA8">
                  <w:pPr>
                    <w:snapToGrid w:val="0"/>
                    <w:spacing w:after="0"/>
                  </w:pPr>
                </w:p>
              </w:tc>
            </w:tr>
          </w:tbl>
          <w:p w:rsidR="006D1AA8" w:rsidRDefault="006D1AA8">
            <w:pPr>
              <w:spacing w:after="0"/>
            </w:pPr>
          </w:p>
        </w:tc>
      </w:tr>
      <w:tr w:rsidR="006D1AA8">
        <w:tc>
          <w:tcPr>
            <w:tcW w:w="4479" w:type="dxa"/>
            <w:tcBorders>
              <w:top w:val="single" w:sz="4" w:space="0" w:color="000000"/>
              <w:left w:val="single" w:sz="4" w:space="0" w:color="000000"/>
              <w:bottom w:val="single" w:sz="4" w:space="0" w:color="000000"/>
              <w:right w:val="nil"/>
            </w:tcBorders>
          </w:tcPr>
          <w:p w:rsidR="006D1AA8" w:rsidRDefault="006D1AA8">
            <w:pPr>
              <w:spacing w:after="0"/>
              <w:ind w:firstLine="0"/>
            </w:pPr>
            <w:r>
              <w:t xml:space="preserve">2) Ο οικονομικός φορέας μπορεί να χρησιμοποιήσει το ακόλουθο </w:t>
            </w:r>
            <w:r>
              <w:rPr>
                <w:b/>
                <w:bCs/>
              </w:rPr>
              <w:t>τεχνικό προσωπικό ή τις ακόλουθες τεχνικές υπηρεσίες</w:t>
            </w:r>
            <w:r>
              <w:rPr>
                <w:rStyle w:val="a"/>
                <w:vertAlign w:val="superscript"/>
              </w:rPr>
              <w:endnoteReference w:id="41"/>
            </w:r>
            <w:r>
              <w:t>, ιδίως τους υπεύθυνους για τον έλεγχο της ποιότητας:</w:t>
            </w:r>
          </w:p>
          <w:p w:rsidR="006D1AA8" w:rsidRDefault="006D1AA8">
            <w:pPr>
              <w:spacing w:after="0"/>
              <w:ind w:firstLine="0"/>
            </w:pPr>
            <w: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510" w:type="dxa"/>
            <w:tcBorders>
              <w:top w:val="single" w:sz="4" w:space="0" w:color="000000"/>
              <w:left w:val="single" w:sz="4" w:space="0" w:color="000000"/>
              <w:bottom w:val="single" w:sz="4" w:space="0" w:color="000000"/>
              <w:right w:val="single" w:sz="4" w:space="0" w:color="000000"/>
            </w:tcBorders>
          </w:tcPr>
          <w:p w:rsidR="006D1AA8" w:rsidRDefault="006D1AA8">
            <w:pPr>
              <w:spacing w:after="0"/>
              <w:ind w:firstLine="0"/>
            </w:pPr>
            <w:r>
              <w:t>[……..........................]</w:t>
            </w:r>
          </w:p>
          <w:p w:rsidR="006D1AA8" w:rsidRDefault="006D1AA8">
            <w:pPr>
              <w:spacing w:after="0"/>
              <w:ind w:firstLine="0"/>
            </w:pPr>
          </w:p>
          <w:p w:rsidR="006D1AA8" w:rsidRDefault="006D1AA8">
            <w:pPr>
              <w:spacing w:after="0"/>
              <w:ind w:firstLine="0"/>
            </w:pPr>
          </w:p>
          <w:p w:rsidR="006D1AA8" w:rsidRDefault="006D1AA8">
            <w:pPr>
              <w:spacing w:after="0"/>
              <w:ind w:firstLine="0"/>
            </w:pPr>
          </w:p>
          <w:p w:rsidR="006D1AA8" w:rsidRDefault="006D1AA8">
            <w:pPr>
              <w:spacing w:after="0"/>
              <w:ind w:firstLine="0"/>
            </w:pPr>
          </w:p>
          <w:p w:rsidR="006D1AA8" w:rsidRDefault="006D1AA8">
            <w:pPr>
              <w:spacing w:after="0"/>
              <w:ind w:firstLine="0"/>
            </w:pPr>
            <w:r>
              <w:t>[……]</w:t>
            </w:r>
          </w:p>
        </w:tc>
      </w:tr>
      <w:tr w:rsidR="006D1AA8">
        <w:tc>
          <w:tcPr>
            <w:tcW w:w="4479" w:type="dxa"/>
            <w:tcBorders>
              <w:top w:val="single" w:sz="4" w:space="0" w:color="000000"/>
              <w:left w:val="single" w:sz="4" w:space="0" w:color="000000"/>
              <w:bottom w:val="single" w:sz="4" w:space="0" w:color="000000"/>
              <w:right w:val="nil"/>
            </w:tcBorders>
          </w:tcPr>
          <w:p w:rsidR="006D1AA8" w:rsidRDefault="006D1AA8">
            <w:pPr>
              <w:spacing w:after="0"/>
              <w:ind w:firstLine="0"/>
            </w:pPr>
            <w:r>
              <w:t xml:space="preserve">3) Ο οικονομικός φορέας χρησιμοποιεί τον ακόλουθο </w:t>
            </w:r>
            <w:r>
              <w:rPr>
                <w:b/>
                <w:bCs/>
              </w:rPr>
              <w:t>τεχνικό εξοπλισμό και λαμβάνει τα ακόλουθα μέτρα για την διασφάλιση της ποιότητας</w:t>
            </w:r>
            <w:r>
              <w:t xml:space="preserve"> και τα </w:t>
            </w:r>
            <w:r>
              <w:rPr>
                <w:b/>
                <w:bCs/>
              </w:rPr>
              <w:t>μέσα μελέτης και έρευνας</w:t>
            </w:r>
            <w:r>
              <w:t xml:space="preserve"> που διαθέτει είναι τα ακόλουθα: </w:t>
            </w:r>
          </w:p>
        </w:tc>
        <w:tc>
          <w:tcPr>
            <w:tcW w:w="4510" w:type="dxa"/>
            <w:tcBorders>
              <w:top w:val="single" w:sz="4" w:space="0" w:color="000000"/>
              <w:left w:val="single" w:sz="4" w:space="0" w:color="000000"/>
              <w:bottom w:val="single" w:sz="4" w:space="0" w:color="000000"/>
              <w:right w:val="single" w:sz="4" w:space="0" w:color="000000"/>
            </w:tcBorders>
          </w:tcPr>
          <w:p w:rsidR="006D1AA8" w:rsidRDefault="006D1AA8">
            <w:pPr>
              <w:spacing w:after="0"/>
              <w:ind w:firstLine="0"/>
            </w:pPr>
            <w:r>
              <w:t>[……]</w:t>
            </w:r>
          </w:p>
        </w:tc>
      </w:tr>
      <w:tr w:rsidR="006D1AA8">
        <w:tc>
          <w:tcPr>
            <w:tcW w:w="4479" w:type="dxa"/>
            <w:tcBorders>
              <w:top w:val="single" w:sz="4" w:space="0" w:color="000000"/>
              <w:left w:val="single" w:sz="4" w:space="0" w:color="000000"/>
              <w:bottom w:val="single" w:sz="4" w:space="0" w:color="000000"/>
              <w:right w:val="nil"/>
            </w:tcBorders>
          </w:tcPr>
          <w:p w:rsidR="006D1AA8" w:rsidRDefault="006D1AA8">
            <w:pPr>
              <w:spacing w:after="0"/>
              <w:ind w:firstLine="0"/>
            </w:pPr>
            <w:r>
              <w:t xml:space="preserve">4) Ο οικονομικός φορέας θα μπορεί να εφαρμόσει τα ακόλουθα συστήματα </w:t>
            </w:r>
            <w:r>
              <w:rPr>
                <w:b/>
                <w:bCs/>
              </w:rPr>
              <w:t>διαχείρισης της αλυσίδας εφοδιασμού</w:t>
            </w:r>
            <w:r>
              <w:t xml:space="preserve"> και ανίχνευσης κατά την εκτέλεση της σύμβασης:</w:t>
            </w:r>
          </w:p>
        </w:tc>
        <w:tc>
          <w:tcPr>
            <w:tcW w:w="4510" w:type="dxa"/>
            <w:tcBorders>
              <w:top w:val="single" w:sz="4" w:space="0" w:color="000000"/>
              <w:left w:val="single" w:sz="4" w:space="0" w:color="000000"/>
              <w:bottom w:val="single" w:sz="4" w:space="0" w:color="000000"/>
              <w:right w:val="single" w:sz="4" w:space="0" w:color="000000"/>
            </w:tcBorders>
          </w:tcPr>
          <w:p w:rsidR="006D1AA8" w:rsidRDefault="006D1AA8">
            <w:pPr>
              <w:spacing w:after="0"/>
              <w:ind w:firstLine="0"/>
            </w:pPr>
            <w:r>
              <w:t>[....……]</w:t>
            </w:r>
          </w:p>
        </w:tc>
      </w:tr>
      <w:tr w:rsidR="006D1AA8">
        <w:tc>
          <w:tcPr>
            <w:tcW w:w="4479" w:type="dxa"/>
            <w:tcBorders>
              <w:top w:val="single" w:sz="4" w:space="0" w:color="000000"/>
              <w:left w:val="single" w:sz="4" w:space="0" w:color="000000"/>
              <w:bottom w:val="single" w:sz="4" w:space="0" w:color="000000"/>
              <w:right w:val="nil"/>
            </w:tcBorders>
          </w:tcPr>
          <w:p w:rsidR="006D1AA8" w:rsidRDefault="006D1AA8">
            <w:pPr>
              <w:spacing w:after="0"/>
              <w:ind w:firstLine="0"/>
            </w:pPr>
            <w:r>
              <w:rPr>
                <w:b/>
                <w:bCs/>
                <w:i/>
                <w:iCs/>
              </w:rPr>
              <w:t>5) Για σύνθετα προϊόντα ή υπηρεσίες που θα παρασχεθούν ή, κατ’ εξαίρεση, για προϊόντα ή υπηρεσίες που πρέπει να ανταποκρίνονται σε κάποιον ιδιαίτερο σκοπό:</w:t>
            </w:r>
          </w:p>
          <w:p w:rsidR="006D1AA8" w:rsidRDefault="006D1AA8">
            <w:pPr>
              <w:spacing w:after="0"/>
              <w:ind w:firstLine="0"/>
            </w:pPr>
            <w:r>
              <w:t xml:space="preserve">Ο οικονομικός φορέας </w:t>
            </w:r>
            <w:r>
              <w:rPr>
                <w:b/>
                <w:bCs/>
              </w:rPr>
              <w:t>θα</w:t>
            </w:r>
            <w:r>
              <w:t xml:space="preserve"> επιτρέπει τη διενέργεια </w:t>
            </w:r>
            <w:r>
              <w:rPr>
                <w:b/>
                <w:bCs/>
              </w:rPr>
              <w:t>ελέγχων</w:t>
            </w:r>
            <w:r>
              <w:rPr>
                <w:rStyle w:val="a"/>
                <w:vertAlign w:val="superscript"/>
              </w:rPr>
              <w:endnoteReference w:id="42"/>
            </w:r>
            <w:r>
              <w:t xml:space="preserve"> όσον αφορά το </w:t>
            </w:r>
            <w:r>
              <w:rPr>
                <w:b/>
                <w:bCs/>
              </w:rPr>
              <w:t>παραγωγικό δυναμικό</w:t>
            </w:r>
            <w:r>
              <w:t xml:space="preserve"> ή τις </w:t>
            </w:r>
            <w:r>
              <w:rPr>
                <w:b/>
                <w:bCs/>
              </w:rPr>
              <w:t>τεχνικές ικανότητες</w:t>
            </w:r>
            <w:r>
              <w:t xml:space="preserve"> του οικονομικού φορέα και, εφόσον κρίνεται αναγκαίο, όσον αφορά τα </w:t>
            </w:r>
            <w:r>
              <w:rPr>
                <w:b/>
                <w:bCs/>
              </w:rPr>
              <w:t>μέσα μελέτης και έρευνας</w:t>
            </w:r>
            <w:r>
              <w:t xml:space="preserve"> που αυτός διαθέτει καθώς και τα </w:t>
            </w:r>
            <w:r>
              <w:rPr>
                <w:b/>
                <w:bCs/>
              </w:rPr>
              <w:t>μέτρα που λαμβάνει για τον έλεγχο της ποιότητας;</w:t>
            </w:r>
          </w:p>
        </w:tc>
        <w:tc>
          <w:tcPr>
            <w:tcW w:w="4510" w:type="dxa"/>
            <w:tcBorders>
              <w:top w:val="single" w:sz="4" w:space="0" w:color="000000"/>
              <w:left w:val="single" w:sz="4" w:space="0" w:color="000000"/>
              <w:bottom w:val="single" w:sz="4" w:space="0" w:color="000000"/>
              <w:right w:val="single" w:sz="4" w:space="0" w:color="000000"/>
            </w:tcBorders>
          </w:tcPr>
          <w:p w:rsidR="006D1AA8" w:rsidRDefault="006D1AA8">
            <w:pPr>
              <w:snapToGrid w:val="0"/>
              <w:spacing w:after="0"/>
              <w:ind w:firstLine="0"/>
            </w:pPr>
          </w:p>
          <w:p w:rsidR="006D1AA8" w:rsidRDefault="006D1AA8">
            <w:pPr>
              <w:spacing w:after="0"/>
              <w:ind w:firstLine="0"/>
            </w:pPr>
          </w:p>
          <w:p w:rsidR="006D1AA8" w:rsidRDefault="006D1AA8">
            <w:pPr>
              <w:spacing w:after="0"/>
              <w:ind w:firstLine="0"/>
            </w:pPr>
          </w:p>
          <w:p w:rsidR="006D1AA8" w:rsidRDefault="006D1AA8">
            <w:pPr>
              <w:spacing w:after="0"/>
              <w:ind w:firstLine="0"/>
            </w:pPr>
          </w:p>
          <w:p w:rsidR="006D1AA8" w:rsidRDefault="006D1AA8">
            <w:pPr>
              <w:spacing w:after="0"/>
              <w:ind w:firstLine="0"/>
            </w:pPr>
            <w:r>
              <w:t>[] Ναι [] Όχι</w:t>
            </w:r>
          </w:p>
        </w:tc>
      </w:tr>
      <w:tr w:rsidR="006D1AA8">
        <w:tc>
          <w:tcPr>
            <w:tcW w:w="4479" w:type="dxa"/>
            <w:tcBorders>
              <w:top w:val="single" w:sz="4" w:space="0" w:color="000000"/>
              <w:left w:val="single" w:sz="4" w:space="0" w:color="000000"/>
              <w:bottom w:val="single" w:sz="4" w:space="0" w:color="000000"/>
              <w:right w:val="nil"/>
            </w:tcBorders>
          </w:tcPr>
          <w:p w:rsidR="006D1AA8" w:rsidRDefault="006D1AA8">
            <w:pPr>
              <w:spacing w:after="0"/>
              <w:ind w:firstLine="0"/>
            </w:pPr>
            <w:r>
              <w:t xml:space="preserve">6) Οι ακόλουθοι </w:t>
            </w:r>
            <w:r>
              <w:rPr>
                <w:b/>
                <w:bCs/>
              </w:rPr>
              <w:t>τίτλοι σπουδών και επαγγελματικών προσόντων</w:t>
            </w:r>
            <w:r>
              <w:t xml:space="preserve"> διατίθενται από:</w:t>
            </w:r>
          </w:p>
          <w:p w:rsidR="006D1AA8" w:rsidRDefault="006D1AA8">
            <w:pPr>
              <w:spacing w:after="0"/>
              <w:ind w:firstLine="0"/>
            </w:pPr>
            <w:r>
              <w:t>α) τον ίδιο τον πάροχο υπηρεσιών ή τον εργολάβο,</w:t>
            </w:r>
          </w:p>
          <w:p w:rsidR="006D1AA8" w:rsidRDefault="006D1AA8">
            <w:pPr>
              <w:spacing w:after="0"/>
              <w:ind w:firstLine="0"/>
            </w:pPr>
            <w:r>
              <w:rPr>
                <w:b/>
                <w:bCs/>
                <w:i/>
                <w:iCs/>
              </w:rPr>
              <w:t>και/ή</w:t>
            </w:r>
            <w:r>
              <w:t xml:space="preserve"> (ανάλογα με τις απαιτήσεις που ορίζονται στη σχετική πρόσκληση ή διακήρυξη ή στα έγγραφα της σύμβασης)</w:t>
            </w:r>
          </w:p>
          <w:p w:rsidR="006D1AA8" w:rsidRDefault="006D1AA8">
            <w:pPr>
              <w:spacing w:after="0"/>
              <w:ind w:firstLine="0"/>
            </w:pPr>
            <w:r>
              <w:t>β) τα διευθυντικά στελέχη του:</w:t>
            </w:r>
          </w:p>
        </w:tc>
        <w:tc>
          <w:tcPr>
            <w:tcW w:w="4510" w:type="dxa"/>
            <w:tcBorders>
              <w:top w:val="single" w:sz="4" w:space="0" w:color="000000"/>
              <w:left w:val="single" w:sz="4" w:space="0" w:color="000000"/>
              <w:bottom w:val="single" w:sz="4" w:space="0" w:color="000000"/>
              <w:right w:val="single" w:sz="4" w:space="0" w:color="000000"/>
            </w:tcBorders>
          </w:tcPr>
          <w:p w:rsidR="006D1AA8" w:rsidRDefault="006D1AA8">
            <w:pPr>
              <w:snapToGrid w:val="0"/>
              <w:spacing w:after="0"/>
              <w:ind w:firstLine="0"/>
            </w:pPr>
          </w:p>
          <w:p w:rsidR="006D1AA8" w:rsidRDefault="006D1AA8">
            <w:pPr>
              <w:spacing w:after="0"/>
              <w:ind w:firstLine="0"/>
            </w:pPr>
          </w:p>
          <w:p w:rsidR="006D1AA8" w:rsidRDefault="006D1AA8">
            <w:pPr>
              <w:spacing w:after="0"/>
              <w:ind w:firstLine="0"/>
            </w:pPr>
            <w:r>
              <w:t>α)[......................................……]</w:t>
            </w:r>
          </w:p>
          <w:p w:rsidR="006D1AA8" w:rsidRDefault="006D1AA8">
            <w:pPr>
              <w:spacing w:after="0"/>
              <w:ind w:firstLine="0"/>
            </w:pPr>
          </w:p>
          <w:p w:rsidR="006D1AA8" w:rsidRDefault="006D1AA8">
            <w:pPr>
              <w:spacing w:after="0"/>
              <w:ind w:firstLine="0"/>
            </w:pPr>
          </w:p>
          <w:p w:rsidR="006D1AA8" w:rsidRDefault="006D1AA8">
            <w:pPr>
              <w:spacing w:after="0"/>
              <w:ind w:firstLine="0"/>
            </w:pPr>
          </w:p>
          <w:p w:rsidR="006D1AA8" w:rsidRDefault="006D1AA8">
            <w:pPr>
              <w:spacing w:after="0"/>
              <w:ind w:firstLine="0"/>
            </w:pPr>
          </w:p>
          <w:p w:rsidR="006D1AA8" w:rsidRDefault="006D1AA8">
            <w:pPr>
              <w:spacing w:after="0"/>
              <w:ind w:firstLine="0"/>
            </w:pPr>
            <w:r>
              <w:t>β) [……]</w:t>
            </w:r>
          </w:p>
        </w:tc>
      </w:tr>
      <w:tr w:rsidR="006D1AA8">
        <w:tc>
          <w:tcPr>
            <w:tcW w:w="4479" w:type="dxa"/>
            <w:tcBorders>
              <w:top w:val="single" w:sz="4" w:space="0" w:color="000000"/>
              <w:left w:val="single" w:sz="4" w:space="0" w:color="000000"/>
              <w:bottom w:val="single" w:sz="4" w:space="0" w:color="000000"/>
              <w:right w:val="nil"/>
            </w:tcBorders>
          </w:tcPr>
          <w:p w:rsidR="006D1AA8" w:rsidRDefault="006D1AA8">
            <w:pPr>
              <w:spacing w:after="0"/>
              <w:ind w:firstLine="0"/>
            </w:pPr>
            <w:r>
              <w:t xml:space="preserve">7) Ο οικονομικός φορέας θα μπορεί να εφαρμόζει τα ακόλουθα </w:t>
            </w:r>
            <w:r>
              <w:rPr>
                <w:b/>
                <w:bCs/>
              </w:rPr>
              <w:t>μέτρα περιβαλλοντικής διαχείρισης</w:t>
            </w:r>
            <w:r>
              <w:t xml:space="preserve"> κατά την εκτέλεση της σύμβασης:</w:t>
            </w:r>
          </w:p>
        </w:tc>
        <w:tc>
          <w:tcPr>
            <w:tcW w:w="4510" w:type="dxa"/>
            <w:tcBorders>
              <w:top w:val="single" w:sz="4" w:space="0" w:color="000000"/>
              <w:left w:val="single" w:sz="4" w:space="0" w:color="000000"/>
              <w:bottom w:val="single" w:sz="4" w:space="0" w:color="000000"/>
              <w:right w:val="single" w:sz="4" w:space="0" w:color="000000"/>
            </w:tcBorders>
          </w:tcPr>
          <w:p w:rsidR="006D1AA8" w:rsidRDefault="006D1AA8">
            <w:pPr>
              <w:spacing w:after="0"/>
              <w:ind w:firstLine="0"/>
            </w:pPr>
            <w:r>
              <w:t>[……]</w:t>
            </w:r>
          </w:p>
        </w:tc>
      </w:tr>
      <w:tr w:rsidR="006D1AA8">
        <w:trPr>
          <w:trHeight w:val="2683"/>
        </w:trPr>
        <w:tc>
          <w:tcPr>
            <w:tcW w:w="4479" w:type="dxa"/>
            <w:tcBorders>
              <w:top w:val="single" w:sz="4" w:space="0" w:color="000000"/>
              <w:left w:val="single" w:sz="4" w:space="0" w:color="000000"/>
              <w:bottom w:val="single" w:sz="4" w:space="0" w:color="000000"/>
              <w:right w:val="nil"/>
            </w:tcBorders>
          </w:tcPr>
          <w:p w:rsidR="006D1AA8" w:rsidRDefault="006D1AA8">
            <w:pPr>
              <w:spacing w:after="0"/>
              <w:ind w:firstLine="0"/>
            </w:pPr>
            <w:r>
              <w:t xml:space="preserve">8) Το </w:t>
            </w:r>
            <w:r>
              <w:rPr>
                <w:b/>
                <w:bCs/>
              </w:rPr>
              <w:t xml:space="preserve">μέσο ετήσιο εργατοϋπαλληλικό δυναμικό </w:t>
            </w:r>
            <w:r>
              <w:t xml:space="preserve">του οικονομικού φορέα και ο αριθμός των διευθυντικών στελεχών του κατά τα τελευταία τρία έτη ήταν τα εξής: </w:t>
            </w:r>
          </w:p>
        </w:tc>
        <w:tc>
          <w:tcPr>
            <w:tcW w:w="4510" w:type="dxa"/>
            <w:tcBorders>
              <w:top w:val="single" w:sz="4" w:space="0" w:color="000000"/>
              <w:left w:val="single" w:sz="4" w:space="0" w:color="000000"/>
              <w:bottom w:val="single" w:sz="4" w:space="0" w:color="000000"/>
              <w:right w:val="single" w:sz="4" w:space="0" w:color="000000"/>
            </w:tcBorders>
          </w:tcPr>
          <w:p w:rsidR="006D1AA8" w:rsidRDefault="006D1AA8">
            <w:pPr>
              <w:spacing w:after="0"/>
              <w:ind w:firstLine="0"/>
            </w:pPr>
            <w:r>
              <w:t xml:space="preserve">Έτος, μέσο ετήσιο εργατοϋπαλληλικό προσωπικό: </w:t>
            </w:r>
          </w:p>
          <w:p w:rsidR="006D1AA8" w:rsidRDefault="006D1AA8">
            <w:pPr>
              <w:spacing w:after="0"/>
              <w:ind w:firstLine="0"/>
            </w:pPr>
            <w:r>
              <w:t xml:space="preserve">[........], [.........] </w:t>
            </w:r>
          </w:p>
          <w:p w:rsidR="006D1AA8" w:rsidRDefault="006D1AA8">
            <w:pPr>
              <w:spacing w:after="0"/>
              <w:ind w:firstLine="0"/>
            </w:pPr>
            <w:r>
              <w:t xml:space="preserve">[........], [.........] </w:t>
            </w:r>
          </w:p>
          <w:p w:rsidR="006D1AA8" w:rsidRDefault="006D1AA8">
            <w:pPr>
              <w:spacing w:after="0"/>
              <w:ind w:firstLine="0"/>
            </w:pPr>
            <w:r>
              <w:t xml:space="preserve">[........], [.........] </w:t>
            </w:r>
          </w:p>
          <w:p w:rsidR="006D1AA8" w:rsidRDefault="006D1AA8">
            <w:pPr>
              <w:spacing w:after="0"/>
              <w:ind w:firstLine="0"/>
            </w:pPr>
            <w:r>
              <w:t>Έτος, αριθμός διευθυντικών στελεχών:</w:t>
            </w:r>
          </w:p>
          <w:p w:rsidR="006D1AA8" w:rsidRDefault="006D1AA8">
            <w:pPr>
              <w:spacing w:after="0"/>
              <w:ind w:firstLine="0"/>
            </w:pPr>
            <w:r>
              <w:t xml:space="preserve">[........], [.........] </w:t>
            </w:r>
          </w:p>
          <w:p w:rsidR="006D1AA8" w:rsidRDefault="006D1AA8">
            <w:pPr>
              <w:spacing w:after="0"/>
              <w:ind w:firstLine="0"/>
            </w:pPr>
            <w:r>
              <w:t xml:space="preserve">[........], [.........] </w:t>
            </w:r>
          </w:p>
          <w:p w:rsidR="006D1AA8" w:rsidRDefault="006D1AA8">
            <w:pPr>
              <w:spacing w:after="0"/>
              <w:ind w:firstLine="0"/>
            </w:pPr>
            <w:r>
              <w:t xml:space="preserve">[........], [.........] </w:t>
            </w:r>
          </w:p>
        </w:tc>
      </w:tr>
      <w:tr w:rsidR="006D1AA8">
        <w:tc>
          <w:tcPr>
            <w:tcW w:w="4479" w:type="dxa"/>
            <w:tcBorders>
              <w:top w:val="nil"/>
              <w:left w:val="single" w:sz="4" w:space="0" w:color="000000"/>
              <w:bottom w:val="single" w:sz="4" w:space="0" w:color="000000"/>
              <w:right w:val="nil"/>
            </w:tcBorders>
          </w:tcPr>
          <w:p w:rsidR="006D1AA8" w:rsidRDefault="006D1AA8">
            <w:pPr>
              <w:spacing w:after="0"/>
              <w:ind w:firstLine="0"/>
            </w:pPr>
            <w:r>
              <w:t xml:space="preserve">9) Ο οικονομικός φορέας θα έχει στη διάθεσή του τα ακόλουθα </w:t>
            </w:r>
            <w:r>
              <w:rPr>
                <w:b/>
                <w:bCs/>
              </w:rPr>
              <w:t xml:space="preserve">μηχανήματα, εγκαταστάσεις και τεχνικό εξοπλισμό </w:t>
            </w:r>
            <w:r>
              <w:t>για την εκτέλεση της σύμβασης:</w:t>
            </w:r>
          </w:p>
        </w:tc>
        <w:tc>
          <w:tcPr>
            <w:tcW w:w="4510" w:type="dxa"/>
            <w:tcBorders>
              <w:top w:val="nil"/>
              <w:left w:val="single" w:sz="4" w:space="0" w:color="000000"/>
              <w:bottom w:val="single" w:sz="4" w:space="0" w:color="000000"/>
              <w:right w:val="single" w:sz="4" w:space="0" w:color="000000"/>
            </w:tcBorders>
          </w:tcPr>
          <w:p w:rsidR="006D1AA8" w:rsidRDefault="006D1AA8">
            <w:pPr>
              <w:spacing w:after="0"/>
              <w:ind w:firstLine="0"/>
            </w:pPr>
            <w:r>
              <w:t>[……]</w:t>
            </w:r>
          </w:p>
        </w:tc>
      </w:tr>
      <w:tr w:rsidR="006D1AA8">
        <w:tc>
          <w:tcPr>
            <w:tcW w:w="4479" w:type="dxa"/>
            <w:tcBorders>
              <w:top w:val="single" w:sz="4" w:space="0" w:color="000000"/>
              <w:left w:val="single" w:sz="4" w:space="0" w:color="000000"/>
              <w:bottom w:val="single" w:sz="4" w:space="0" w:color="000000"/>
              <w:right w:val="nil"/>
            </w:tcBorders>
          </w:tcPr>
          <w:p w:rsidR="006D1AA8" w:rsidRDefault="006D1AA8">
            <w:pPr>
              <w:spacing w:after="0"/>
              <w:ind w:firstLine="0"/>
            </w:pPr>
            <w:r>
              <w:t xml:space="preserve">10) Ο οικονομικός φορέας </w:t>
            </w:r>
            <w:r>
              <w:rPr>
                <w:b/>
                <w:bCs/>
              </w:rPr>
              <w:t>προτίθεται, να αναθέσει σε τρίτους υπό μορφή υπεργολαβίας</w:t>
            </w:r>
            <w:r>
              <w:rPr>
                <w:rStyle w:val="a"/>
                <w:vertAlign w:val="superscript"/>
              </w:rPr>
              <w:endnoteReference w:id="43"/>
            </w:r>
            <w:r>
              <w:t xml:space="preserve"> το ακόλουθο</w:t>
            </w:r>
            <w:r>
              <w:rPr>
                <w:b/>
                <w:bCs/>
              </w:rPr>
              <w:t xml:space="preserve"> τμήμα (δηλ. ποσοστό)</w:t>
            </w:r>
            <w:r>
              <w:t xml:space="preserve"> της σύμβασης:</w:t>
            </w:r>
          </w:p>
        </w:tc>
        <w:tc>
          <w:tcPr>
            <w:tcW w:w="4510" w:type="dxa"/>
            <w:tcBorders>
              <w:top w:val="single" w:sz="4" w:space="0" w:color="000000"/>
              <w:left w:val="single" w:sz="4" w:space="0" w:color="000000"/>
              <w:bottom w:val="single" w:sz="4" w:space="0" w:color="000000"/>
              <w:right w:val="single" w:sz="4" w:space="0" w:color="000000"/>
            </w:tcBorders>
          </w:tcPr>
          <w:p w:rsidR="006D1AA8" w:rsidRDefault="006D1AA8">
            <w:pPr>
              <w:spacing w:after="0"/>
              <w:ind w:firstLine="0"/>
            </w:pPr>
            <w:r>
              <w:t>[....……]</w:t>
            </w:r>
          </w:p>
        </w:tc>
      </w:tr>
      <w:tr w:rsidR="006D1AA8">
        <w:tc>
          <w:tcPr>
            <w:tcW w:w="4479" w:type="dxa"/>
            <w:tcBorders>
              <w:top w:val="single" w:sz="4" w:space="0" w:color="000000"/>
              <w:left w:val="single" w:sz="4" w:space="0" w:color="000000"/>
              <w:bottom w:val="single" w:sz="4" w:space="0" w:color="000000"/>
              <w:right w:val="nil"/>
            </w:tcBorders>
          </w:tcPr>
          <w:p w:rsidR="006D1AA8" w:rsidRDefault="006D1AA8">
            <w:pPr>
              <w:spacing w:after="0"/>
              <w:ind w:firstLine="0"/>
            </w:pPr>
            <w:r>
              <w:t xml:space="preserve">11) Για </w:t>
            </w:r>
            <w:r>
              <w:rPr>
                <w:b/>
                <w:bCs/>
                <w:i/>
                <w:iCs/>
              </w:rPr>
              <w:t xml:space="preserve">δημόσιες συμβάσεις προμηθειών </w:t>
            </w:r>
            <w:r>
              <w:t>:</w:t>
            </w:r>
          </w:p>
          <w:p w:rsidR="006D1AA8" w:rsidRDefault="006D1AA8">
            <w:pPr>
              <w:spacing w:after="0"/>
              <w:ind w:firstLine="0"/>
            </w:pPr>
            <w:r>
              <w:t>Ο οικονομικός φορέας θα παράσχει τα απαιτούμενα δείγματα, περιγραφές ή φωτογραφίες των προϊόντων που θα προμηθεύσει, τα οποία δεν χρειάζεται να συνοδεύονται από πιστοποιητικά γνησιότητας·</w:t>
            </w:r>
          </w:p>
          <w:p w:rsidR="006D1AA8" w:rsidRDefault="006D1AA8">
            <w:pPr>
              <w:spacing w:after="0"/>
              <w:ind w:firstLine="0"/>
            </w:pPr>
            <w:r>
              <w:t>Κατά περίπτωση, ο οικονομικός φορέας δηλώνει περαιτέρω ότι θα προσκομίσει τα απαιτούμενα πιστοποιητικά γνησιότητας.</w:t>
            </w:r>
          </w:p>
          <w:p w:rsidR="006D1AA8" w:rsidRDefault="006D1AA8">
            <w:pPr>
              <w:spacing w:after="0"/>
              <w:ind w:firstLine="0"/>
            </w:pPr>
            <w:r>
              <w:rPr>
                <w:i/>
                <w:iCs/>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tcPr>
          <w:p w:rsidR="006D1AA8" w:rsidRDefault="006D1AA8">
            <w:pPr>
              <w:snapToGrid w:val="0"/>
              <w:spacing w:after="0"/>
              <w:ind w:firstLine="0"/>
            </w:pPr>
          </w:p>
          <w:p w:rsidR="006D1AA8" w:rsidRDefault="006D1AA8">
            <w:pPr>
              <w:spacing w:after="0"/>
              <w:ind w:firstLine="0"/>
            </w:pPr>
            <w:r>
              <w:t>[] Ναι [] Όχι</w:t>
            </w:r>
          </w:p>
          <w:p w:rsidR="006D1AA8" w:rsidRDefault="006D1AA8">
            <w:pPr>
              <w:spacing w:after="0"/>
              <w:ind w:firstLine="0"/>
            </w:pPr>
          </w:p>
          <w:p w:rsidR="006D1AA8" w:rsidRDefault="006D1AA8">
            <w:pPr>
              <w:spacing w:after="0"/>
              <w:ind w:firstLine="0"/>
            </w:pPr>
          </w:p>
          <w:p w:rsidR="006D1AA8" w:rsidRDefault="006D1AA8">
            <w:pPr>
              <w:spacing w:after="0"/>
              <w:ind w:firstLine="0"/>
            </w:pPr>
          </w:p>
          <w:p w:rsidR="006D1AA8" w:rsidRDefault="006D1AA8">
            <w:pPr>
              <w:spacing w:after="0"/>
              <w:ind w:firstLine="0"/>
            </w:pPr>
          </w:p>
          <w:p w:rsidR="006D1AA8" w:rsidRDefault="006D1AA8">
            <w:pPr>
              <w:spacing w:after="0"/>
              <w:ind w:firstLine="0"/>
            </w:pPr>
          </w:p>
          <w:p w:rsidR="006D1AA8" w:rsidRDefault="006D1AA8">
            <w:pPr>
              <w:spacing w:after="0"/>
              <w:ind w:firstLine="0"/>
            </w:pPr>
            <w:r>
              <w:t>[] Ναι [] Όχι</w:t>
            </w:r>
          </w:p>
          <w:p w:rsidR="006D1AA8" w:rsidRDefault="006D1AA8">
            <w:pPr>
              <w:spacing w:after="0"/>
              <w:ind w:firstLine="0"/>
              <w:rPr>
                <w:i/>
                <w:iCs/>
              </w:rPr>
            </w:pPr>
          </w:p>
          <w:p w:rsidR="006D1AA8" w:rsidRDefault="006D1AA8">
            <w:pPr>
              <w:spacing w:after="0"/>
              <w:ind w:firstLine="0"/>
              <w:rPr>
                <w:i/>
                <w:iCs/>
              </w:rPr>
            </w:pPr>
          </w:p>
          <w:p w:rsidR="006D1AA8" w:rsidRDefault="006D1AA8">
            <w:pPr>
              <w:spacing w:after="0"/>
              <w:ind w:firstLine="0"/>
            </w:pPr>
            <w:r>
              <w:rPr>
                <w:i/>
                <w:iCs/>
              </w:rPr>
              <w:t>(διαδικτυακή διεύθυνση, αρχή ή φορέας έκδοσης, επακριβή στοιχεία αναφοράς των εγγράφων): [……][……][……]</w:t>
            </w:r>
          </w:p>
        </w:tc>
      </w:tr>
      <w:tr w:rsidR="006D1AA8">
        <w:tc>
          <w:tcPr>
            <w:tcW w:w="4479" w:type="dxa"/>
            <w:tcBorders>
              <w:top w:val="single" w:sz="4" w:space="0" w:color="000000"/>
              <w:left w:val="single" w:sz="4" w:space="0" w:color="000000"/>
              <w:bottom w:val="single" w:sz="4" w:space="0" w:color="000000"/>
              <w:right w:val="nil"/>
            </w:tcBorders>
          </w:tcPr>
          <w:p w:rsidR="006D1AA8" w:rsidRDefault="006D1AA8">
            <w:pPr>
              <w:spacing w:after="0"/>
              <w:ind w:firstLine="0"/>
            </w:pPr>
            <w:r>
              <w:t xml:space="preserve">12) Για </w:t>
            </w:r>
            <w:r>
              <w:rPr>
                <w:b/>
                <w:bCs/>
                <w:i/>
                <w:iCs/>
              </w:rPr>
              <w:t>δημόσιες συμβάσεις προμηθειών</w:t>
            </w:r>
            <w:r>
              <w:t>:</w:t>
            </w:r>
          </w:p>
          <w:p w:rsidR="006D1AA8" w:rsidRDefault="006D1AA8">
            <w:pPr>
              <w:spacing w:after="0"/>
              <w:ind w:firstLine="0"/>
            </w:pPr>
            <w:r>
              <w:t xml:space="preserve">Μπορεί ο οικονομικός φορέας να προσκομίσει τα απαιτούμενα </w:t>
            </w:r>
            <w:r>
              <w:rPr>
                <w:b/>
                <w:bCs/>
              </w:rPr>
              <w:t>πιστοποιητικά</w:t>
            </w:r>
            <w:r>
              <w:t xml:space="preserve"> που έχουν εκδοθεί από επίσημα </w:t>
            </w:r>
            <w:r>
              <w:rPr>
                <w:b/>
                <w:bCs/>
              </w:rPr>
              <w:t>ινστιτούτα ελέγχου ποιότητας</w:t>
            </w:r>
            <w:r>
              <w:t xml:space="preserve"> ή υπηρεσίες αναγνωρισμένων ικανοτήτων, με τα οποία βεβαιώνεται η καταλληλότητα των προϊόντων, επαληθευόμενη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6D1AA8" w:rsidRDefault="006D1AA8">
            <w:pPr>
              <w:spacing w:after="0"/>
              <w:ind w:firstLine="0"/>
            </w:pPr>
            <w:r>
              <w:rPr>
                <w:b/>
                <w:bCs/>
              </w:rPr>
              <w:t>Εάν όχι</w:t>
            </w:r>
            <w:r>
              <w:t>, εξηγήστε τους λόγους και αναφέρετε ποια άλλα αποδεικτικά μέσα μπορούν να προσκομιστούν:</w:t>
            </w:r>
          </w:p>
          <w:p w:rsidR="006D1AA8" w:rsidRDefault="006D1AA8">
            <w:pPr>
              <w:spacing w:after="0"/>
              <w:ind w:firstLine="0"/>
            </w:pPr>
            <w:r>
              <w:rPr>
                <w:i/>
                <w:iCs/>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tcPr>
          <w:p w:rsidR="006D1AA8" w:rsidRDefault="006D1AA8">
            <w:pPr>
              <w:snapToGrid w:val="0"/>
              <w:spacing w:after="0"/>
              <w:ind w:firstLine="0"/>
            </w:pPr>
          </w:p>
          <w:p w:rsidR="006D1AA8" w:rsidRDefault="006D1AA8">
            <w:pPr>
              <w:spacing w:after="0"/>
              <w:ind w:firstLine="0"/>
            </w:pPr>
            <w:r>
              <w:t>[] Ναι [] Όχι</w:t>
            </w:r>
          </w:p>
          <w:p w:rsidR="006D1AA8" w:rsidRDefault="006D1AA8">
            <w:pPr>
              <w:spacing w:after="0"/>
              <w:ind w:firstLine="0"/>
            </w:pPr>
          </w:p>
          <w:p w:rsidR="006D1AA8" w:rsidRDefault="006D1AA8">
            <w:pPr>
              <w:spacing w:after="0"/>
              <w:ind w:firstLine="0"/>
            </w:pPr>
          </w:p>
          <w:p w:rsidR="006D1AA8" w:rsidRDefault="006D1AA8">
            <w:pPr>
              <w:spacing w:after="0"/>
              <w:ind w:firstLine="0"/>
            </w:pPr>
          </w:p>
          <w:p w:rsidR="006D1AA8" w:rsidRDefault="006D1AA8">
            <w:pPr>
              <w:spacing w:after="0"/>
              <w:ind w:firstLine="0"/>
            </w:pPr>
          </w:p>
          <w:p w:rsidR="006D1AA8" w:rsidRDefault="006D1AA8">
            <w:pPr>
              <w:spacing w:after="0"/>
              <w:ind w:firstLine="0"/>
            </w:pPr>
          </w:p>
          <w:p w:rsidR="006D1AA8" w:rsidRDefault="006D1AA8">
            <w:pPr>
              <w:spacing w:after="0"/>
              <w:ind w:firstLine="0"/>
            </w:pPr>
          </w:p>
          <w:p w:rsidR="006D1AA8" w:rsidRDefault="006D1AA8">
            <w:pPr>
              <w:spacing w:after="0"/>
              <w:ind w:firstLine="0"/>
            </w:pPr>
          </w:p>
          <w:p w:rsidR="006D1AA8" w:rsidRDefault="006D1AA8">
            <w:pPr>
              <w:spacing w:after="0"/>
              <w:ind w:firstLine="0"/>
            </w:pPr>
          </w:p>
          <w:p w:rsidR="006D1AA8" w:rsidRDefault="006D1AA8">
            <w:pPr>
              <w:spacing w:after="0"/>
              <w:ind w:firstLine="0"/>
            </w:pPr>
          </w:p>
          <w:p w:rsidR="006D1AA8" w:rsidRDefault="006D1AA8">
            <w:pPr>
              <w:spacing w:after="0"/>
              <w:ind w:firstLine="0"/>
            </w:pPr>
          </w:p>
          <w:p w:rsidR="006D1AA8" w:rsidRDefault="006D1AA8">
            <w:pPr>
              <w:spacing w:after="0"/>
              <w:ind w:firstLine="0"/>
            </w:pPr>
            <w:r>
              <w:t>[….............................................]</w:t>
            </w:r>
          </w:p>
          <w:p w:rsidR="006D1AA8" w:rsidRDefault="006D1AA8">
            <w:pPr>
              <w:spacing w:after="0"/>
              <w:ind w:firstLine="0"/>
            </w:pPr>
          </w:p>
          <w:p w:rsidR="006D1AA8" w:rsidRDefault="006D1AA8">
            <w:pPr>
              <w:spacing w:after="0"/>
              <w:ind w:firstLine="0"/>
              <w:rPr>
                <w:i/>
                <w:iCs/>
              </w:rPr>
            </w:pPr>
          </w:p>
          <w:p w:rsidR="006D1AA8" w:rsidRDefault="006D1AA8">
            <w:pPr>
              <w:spacing w:after="0"/>
              <w:ind w:firstLine="0"/>
            </w:pPr>
            <w:r>
              <w:rPr>
                <w:i/>
                <w:iCs/>
              </w:rPr>
              <w:t>(διαδικτυακή διεύθυνση, αρχή ή φορέας έκδοσης, επακριβή στοιχεία αναφοράς των εγγράφων): [……][……][……]</w:t>
            </w:r>
          </w:p>
        </w:tc>
      </w:tr>
    </w:tbl>
    <w:p w:rsidR="006D1AA8" w:rsidRDefault="006D1AA8">
      <w:pPr>
        <w:pStyle w:val="SectionTitle"/>
        <w:ind w:firstLine="0"/>
      </w:pPr>
    </w:p>
    <w:p w:rsidR="006D1AA8" w:rsidRDefault="006D1AA8">
      <w:pPr>
        <w:jc w:val="center"/>
        <w:rPr>
          <w:b/>
          <w:bCs/>
        </w:rPr>
      </w:pPr>
    </w:p>
    <w:p w:rsidR="006D1AA8" w:rsidRDefault="006D1AA8">
      <w:pPr>
        <w:pageBreakBefore/>
        <w:jc w:val="center"/>
      </w:pPr>
      <w:r>
        <w:rPr>
          <w:b/>
          <w:bCs/>
        </w:rPr>
        <w:t>Δ: Συστήματα διασφάλισης ποιότητας και πρότυπα περιβαλλοντικής διαχείρισης</w:t>
      </w:r>
    </w:p>
    <w:p w:rsidR="006D1AA8" w:rsidRDefault="006D1AA8">
      <w:pPr>
        <w:pBdr>
          <w:top w:val="single" w:sz="4" w:space="1" w:color="000000"/>
          <w:left w:val="single" w:sz="4" w:space="4" w:color="000000"/>
          <w:bottom w:val="single" w:sz="4" w:space="1" w:color="000000"/>
          <w:right w:val="single" w:sz="4" w:space="4" w:color="000000"/>
        </w:pBdr>
        <w:shd w:val="clear" w:color="auto" w:fill="BFBFBF"/>
        <w:ind w:firstLine="0"/>
      </w:pPr>
      <w:r>
        <w:rPr>
          <w:b/>
          <w:bCs/>
          <w:i/>
          <w:iCs/>
        </w:rPr>
        <w:t xml:space="preserve">Ο οικονομικός φορέας πρέπει να παράσχει πληροφορίες </w:t>
      </w:r>
      <w:r>
        <w:rPr>
          <w:b/>
          <w:bCs/>
          <w:u w:val="single"/>
        </w:rPr>
        <w:t>μόνον</w:t>
      </w:r>
      <w:r>
        <w:rPr>
          <w:b/>
          <w:bCs/>
          <w:i/>
          <w:iCs/>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0" w:type="auto"/>
        <w:tblInd w:w="-106" w:type="dxa"/>
        <w:tblLayout w:type="fixed"/>
        <w:tblLook w:val="0000"/>
      </w:tblPr>
      <w:tblGrid>
        <w:gridCol w:w="4479"/>
        <w:gridCol w:w="4510"/>
      </w:tblGrid>
      <w:tr w:rsidR="006D1AA8">
        <w:tc>
          <w:tcPr>
            <w:tcW w:w="4479" w:type="dxa"/>
            <w:tcBorders>
              <w:top w:val="single" w:sz="4" w:space="0" w:color="000000"/>
              <w:left w:val="single" w:sz="4" w:space="0" w:color="000000"/>
              <w:bottom w:val="single" w:sz="4" w:space="0" w:color="000000"/>
              <w:right w:val="nil"/>
            </w:tcBorders>
          </w:tcPr>
          <w:p w:rsidR="006D1AA8" w:rsidRDefault="006D1AA8">
            <w:pPr>
              <w:spacing w:after="0"/>
              <w:ind w:firstLine="0"/>
            </w:pPr>
            <w:r>
              <w:rPr>
                <w:b/>
                <w:bCs/>
                <w:i/>
                <w:iCs/>
              </w:rPr>
              <w:t>Συστήματα διασφάλισης ποιότητας και πρότυπα περιβαλλοντικής διαχείρισης</w:t>
            </w:r>
          </w:p>
        </w:tc>
        <w:tc>
          <w:tcPr>
            <w:tcW w:w="4510" w:type="dxa"/>
            <w:tcBorders>
              <w:top w:val="single" w:sz="4" w:space="0" w:color="000000"/>
              <w:left w:val="single" w:sz="4" w:space="0" w:color="000000"/>
              <w:bottom w:val="single" w:sz="4" w:space="0" w:color="000000"/>
              <w:right w:val="single" w:sz="4" w:space="0" w:color="000000"/>
            </w:tcBorders>
          </w:tcPr>
          <w:p w:rsidR="006D1AA8" w:rsidRDefault="006D1AA8">
            <w:pPr>
              <w:spacing w:after="0"/>
              <w:ind w:firstLine="0"/>
            </w:pPr>
            <w:r>
              <w:rPr>
                <w:b/>
                <w:bCs/>
                <w:i/>
                <w:iCs/>
              </w:rPr>
              <w:t>Απάντηση:</w:t>
            </w:r>
          </w:p>
        </w:tc>
      </w:tr>
      <w:tr w:rsidR="006D1AA8">
        <w:tc>
          <w:tcPr>
            <w:tcW w:w="4479" w:type="dxa"/>
            <w:tcBorders>
              <w:top w:val="single" w:sz="4" w:space="0" w:color="000000"/>
              <w:left w:val="single" w:sz="4" w:space="0" w:color="000000"/>
              <w:bottom w:val="single" w:sz="4" w:space="0" w:color="000000"/>
              <w:right w:val="nil"/>
            </w:tcBorders>
          </w:tcPr>
          <w:p w:rsidR="006D1AA8" w:rsidRDefault="006D1AA8">
            <w:pPr>
              <w:spacing w:after="0"/>
              <w:ind w:firstLine="0"/>
            </w:pPr>
            <w:r>
              <w:rPr>
                <w:color w:val="000000"/>
              </w:rPr>
              <w:t xml:space="preserve">Θα είναι σε θέση ο οικονομικός φορέας να προσκομίσει </w:t>
            </w:r>
            <w:r>
              <w:rPr>
                <w:b/>
                <w:bCs/>
                <w:color w:val="000000"/>
              </w:rPr>
              <w:t>πιστοποιητικά</w:t>
            </w:r>
            <w:r>
              <w:rPr>
                <w:color w:val="000000"/>
              </w:rPr>
              <w:t xml:space="preserve"> που έχουν εκδοθεί από ανεξάρτητους οργανισμούς που βεβαιώνουν ότι ο οικονομικός φορέας συμμορφώνεται με τα απαιτούμενα </w:t>
            </w:r>
            <w:r>
              <w:rPr>
                <w:b/>
                <w:bCs/>
                <w:color w:val="000000"/>
              </w:rPr>
              <w:t>πρότυπα διασφάλισης ποιότητας</w:t>
            </w:r>
            <w:r>
              <w:rPr>
                <w:color w:val="000000"/>
              </w:rPr>
              <w:t>, συμπεριλαμβανομένης της προσβασιμότητας για άτομα με ειδικές ανάγκες;</w:t>
            </w:r>
          </w:p>
          <w:p w:rsidR="006D1AA8" w:rsidRDefault="006D1AA8">
            <w:pPr>
              <w:spacing w:after="0"/>
              <w:ind w:firstLine="0"/>
            </w:pPr>
            <w:r>
              <w:rPr>
                <w:b/>
                <w:bCs/>
                <w:color w:val="000000"/>
              </w:rPr>
              <w:t>Εάν όχι</w:t>
            </w:r>
            <w:r>
              <w:rPr>
                <w:color w:val="000000"/>
              </w:rPr>
              <w:t>, εξηγήστε τους λόγους και διευκρινίστε ποια άλλα αποδεικτικά μέσα μπορούν να προσκομιστούν όσον αφορά το σύστημα διασφάλισης ποιότητας:</w:t>
            </w:r>
          </w:p>
          <w:p w:rsidR="006D1AA8" w:rsidRDefault="006D1AA8">
            <w:pPr>
              <w:spacing w:after="0"/>
              <w:ind w:firstLine="0"/>
            </w:pPr>
            <w:r>
              <w:rPr>
                <w:i/>
                <w:iCs/>
                <w:color w:val="000000"/>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tcPr>
          <w:p w:rsidR="006D1AA8" w:rsidRDefault="006D1AA8">
            <w:pPr>
              <w:spacing w:after="0"/>
              <w:ind w:firstLine="0"/>
              <w:jc w:val="left"/>
            </w:pPr>
            <w:r>
              <w:t>[] Ναι [] Όχι</w:t>
            </w:r>
          </w:p>
          <w:p w:rsidR="006D1AA8" w:rsidRDefault="006D1AA8">
            <w:pPr>
              <w:spacing w:after="0"/>
              <w:ind w:firstLine="0"/>
              <w:jc w:val="left"/>
            </w:pPr>
          </w:p>
          <w:p w:rsidR="006D1AA8" w:rsidRDefault="006D1AA8">
            <w:pPr>
              <w:spacing w:after="0"/>
              <w:ind w:firstLine="0"/>
              <w:jc w:val="left"/>
            </w:pPr>
          </w:p>
          <w:p w:rsidR="006D1AA8" w:rsidRDefault="006D1AA8">
            <w:pPr>
              <w:spacing w:after="0"/>
              <w:ind w:firstLine="0"/>
              <w:jc w:val="left"/>
            </w:pPr>
          </w:p>
          <w:p w:rsidR="006D1AA8" w:rsidRDefault="006D1AA8">
            <w:pPr>
              <w:spacing w:after="0"/>
              <w:ind w:firstLine="0"/>
              <w:jc w:val="left"/>
            </w:pPr>
          </w:p>
          <w:p w:rsidR="006D1AA8" w:rsidRDefault="006D1AA8">
            <w:pPr>
              <w:spacing w:after="0"/>
              <w:ind w:firstLine="0"/>
              <w:jc w:val="left"/>
            </w:pPr>
          </w:p>
          <w:p w:rsidR="006D1AA8" w:rsidRDefault="006D1AA8">
            <w:pPr>
              <w:spacing w:after="0"/>
              <w:ind w:firstLine="0"/>
              <w:jc w:val="left"/>
            </w:pPr>
          </w:p>
          <w:p w:rsidR="006D1AA8" w:rsidRDefault="006D1AA8">
            <w:pPr>
              <w:spacing w:after="0"/>
              <w:ind w:firstLine="0"/>
              <w:jc w:val="left"/>
            </w:pPr>
          </w:p>
          <w:p w:rsidR="006D1AA8" w:rsidRDefault="006D1AA8">
            <w:pPr>
              <w:spacing w:after="0"/>
              <w:ind w:firstLine="0"/>
              <w:jc w:val="left"/>
            </w:pPr>
            <w:r>
              <w:t>[……] [……]</w:t>
            </w:r>
          </w:p>
          <w:p w:rsidR="006D1AA8" w:rsidRDefault="006D1AA8">
            <w:pPr>
              <w:spacing w:after="0"/>
              <w:ind w:firstLine="0"/>
              <w:jc w:val="left"/>
              <w:rPr>
                <w:i/>
                <w:iCs/>
              </w:rPr>
            </w:pPr>
          </w:p>
          <w:p w:rsidR="006D1AA8" w:rsidRDefault="006D1AA8">
            <w:pPr>
              <w:spacing w:after="0"/>
              <w:ind w:firstLine="0"/>
              <w:jc w:val="left"/>
              <w:rPr>
                <w:i/>
                <w:iCs/>
              </w:rPr>
            </w:pPr>
          </w:p>
          <w:p w:rsidR="006D1AA8" w:rsidRDefault="006D1AA8">
            <w:pPr>
              <w:spacing w:after="0"/>
              <w:ind w:firstLine="0"/>
              <w:jc w:val="left"/>
              <w:rPr>
                <w:i/>
                <w:iCs/>
              </w:rPr>
            </w:pPr>
          </w:p>
          <w:p w:rsidR="006D1AA8" w:rsidRDefault="006D1AA8">
            <w:pPr>
              <w:spacing w:after="0"/>
              <w:ind w:firstLine="0"/>
              <w:jc w:val="left"/>
            </w:pPr>
            <w:r>
              <w:rPr>
                <w:i/>
                <w:iCs/>
              </w:rPr>
              <w:t>(διαδικτυακή διεύθυνση, αρχή ή φορέας έκδοσης, επακριβή στοιχεία αναφοράς των εγγράφων): [……][……][……]</w:t>
            </w:r>
          </w:p>
        </w:tc>
      </w:tr>
      <w:tr w:rsidR="006D1AA8">
        <w:tc>
          <w:tcPr>
            <w:tcW w:w="4479" w:type="dxa"/>
            <w:tcBorders>
              <w:top w:val="single" w:sz="4" w:space="0" w:color="000000"/>
              <w:left w:val="single" w:sz="4" w:space="0" w:color="000000"/>
              <w:bottom w:val="single" w:sz="4" w:space="0" w:color="000000"/>
              <w:right w:val="nil"/>
            </w:tcBorders>
          </w:tcPr>
          <w:p w:rsidR="006D1AA8" w:rsidRDefault="006D1AA8">
            <w:pPr>
              <w:spacing w:after="0"/>
              <w:ind w:firstLine="0"/>
            </w:pPr>
            <w:r>
              <w:t xml:space="preserve">Θα είναι σε θέση ο οικονομικός φορέας να προσκομίσει </w:t>
            </w:r>
            <w:r>
              <w:rPr>
                <w:b/>
                <w:bCs/>
              </w:rPr>
              <w:t>πιστοποιητικά</w:t>
            </w:r>
            <w:r>
              <w:t xml:space="preserve"> που έχουν εκδοθεί από ανεξάρτητους οργανισμούς που βεβαιώνουν ότι ο οικονομικός φορέας συμμορφώνεται με τα απαιτούμενα </w:t>
            </w:r>
            <w:r>
              <w:rPr>
                <w:b/>
                <w:bCs/>
              </w:rPr>
              <w:t>συστήματα ή πρότυπα περιβαλλοντικής διαχείρισης</w:t>
            </w:r>
            <w:r>
              <w:t>;</w:t>
            </w:r>
          </w:p>
          <w:p w:rsidR="006D1AA8" w:rsidRDefault="006D1AA8">
            <w:pPr>
              <w:spacing w:after="0"/>
              <w:ind w:firstLine="0"/>
            </w:pPr>
            <w:r>
              <w:rPr>
                <w:b/>
                <w:bCs/>
              </w:rPr>
              <w:t>Εάν όχι</w:t>
            </w:r>
            <w:r>
              <w:t xml:space="preserve">, εξηγήστε τους λόγους και διευκρινίστε ποια άλλα αποδεικτικά μέσα μπορούν να προσκομιστούν όσον αφορά τα </w:t>
            </w:r>
            <w:r>
              <w:rPr>
                <w:b/>
                <w:bCs/>
              </w:rPr>
              <w:t>συστήματα ή πρότυπα περιβαλλοντικής διαχείρισης</w:t>
            </w:r>
            <w:r>
              <w:t>:</w:t>
            </w:r>
          </w:p>
          <w:p w:rsidR="006D1AA8" w:rsidRDefault="006D1AA8">
            <w:pPr>
              <w:spacing w:after="0"/>
              <w:ind w:firstLine="0"/>
            </w:pPr>
          </w:p>
          <w:p w:rsidR="006D1AA8" w:rsidRDefault="006D1AA8">
            <w:pPr>
              <w:spacing w:after="0"/>
              <w:ind w:firstLine="0"/>
            </w:pPr>
            <w:r>
              <w:rPr>
                <w:i/>
                <w:iCs/>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tcPr>
          <w:p w:rsidR="006D1AA8" w:rsidRDefault="006D1AA8">
            <w:pPr>
              <w:spacing w:after="0"/>
              <w:ind w:firstLine="0"/>
              <w:jc w:val="left"/>
            </w:pPr>
            <w:r>
              <w:t>[] Ναι [] Όχι</w:t>
            </w:r>
          </w:p>
          <w:p w:rsidR="006D1AA8" w:rsidRDefault="006D1AA8">
            <w:pPr>
              <w:spacing w:after="0"/>
              <w:ind w:firstLine="0"/>
              <w:jc w:val="left"/>
            </w:pPr>
          </w:p>
          <w:p w:rsidR="006D1AA8" w:rsidRDefault="006D1AA8">
            <w:pPr>
              <w:spacing w:after="0"/>
              <w:ind w:firstLine="0"/>
              <w:jc w:val="left"/>
            </w:pPr>
          </w:p>
          <w:p w:rsidR="006D1AA8" w:rsidRDefault="006D1AA8">
            <w:pPr>
              <w:spacing w:after="0"/>
              <w:ind w:firstLine="0"/>
              <w:jc w:val="left"/>
            </w:pPr>
          </w:p>
          <w:p w:rsidR="006D1AA8" w:rsidRDefault="006D1AA8">
            <w:pPr>
              <w:spacing w:after="0"/>
              <w:ind w:firstLine="0"/>
              <w:jc w:val="left"/>
            </w:pPr>
          </w:p>
          <w:p w:rsidR="006D1AA8" w:rsidRDefault="006D1AA8">
            <w:pPr>
              <w:spacing w:after="0"/>
              <w:ind w:firstLine="0"/>
              <w:jc w:val="left"/>
            </w:pPr>
          </w:p>
          <w:p w:rsidR="006D1AA8" w:rsidRDefault="006D1AA8">
            <w:pPr>
              <w:spacing w:after="0"/>
              <w:ind w:firstLine="0"/>
              <w:jc w:val="left"/>
            </w:pPr>
          </w:p>
          <w:p w:rsidR="006D1AA8" w:rsidRDefault="006D1AA8">
            <w:pPr>
              <w:spacing w:after="0"/>
              <w:ind w:firstLine="0"/>
              <w:jc w:val="left"/>
            </w:pPr>
            <w:r>
              <w:t>[……] [……]</w:t>
            </w:r>
          </w:p>
          <w:p w:rsidR="006D1AA8" w:rsidRDefault="006D1AA8">
            <w:pPr>
              <w:spacing w:after="0"/>
              <w:ind w:firstLine="0"/>
              <w:jc w:val="left"/>
              <w:rPr>
                <w:i/>
                <w:iCs/>
              </w:rPr>
            </w:pPr>
          </w:p>
          <w:p w:rsidR="006D1AA8" w:rsidRDefault="006D1AA8">
            <w:pPr>
              <w:spacing w:after="0"/>
              <w:ind w:firstLine="0"/>
              <w:jc w:val="left"/>
              <w:rPr>
                <w:i/>
                <w:iCs/>
              </w:rPr>
            </w:pPr>
          </w:p>
          <w:p w:rsidR="006D1AA8" w:rsidRDefault="006D1AA8">
            <w:pPr>
              <w:spacing w:after="0"/>
              <w:ind w:firstLine="0"/>
              <w:jc w:val="left"/>
              <w:rPr>
                <w:i/>
                <w:iCs/>
              </w:rPr>
            </w:pPr>
          </w:p>
          <w:p w:rsidR="006D1AA8" w:rsidRDefault="006D1AA8">
            <w:pPr>
              <w:spacing w:after="0"/>
              <w:ind w:firstLine="0"/>
              <w:jc w:val="left"/>
              <w:rPr>
                <w:i/>
                <w:iCs/>
              </w:rPr>
            </w:pPr>
          </w:p>
          <w:p w:rsidR="006D1AA8" w:rsidRDefault="006D1AA8">
            <w:pPr>
              <w:spacing w:after="0"/>
              <w:ind w:firstLine="0"/>
              <w:jc w:val="left"/>
              <w:rPr>
                <w:i/>
                <w:iCs/>
              </w:rPr>
            </w:pPr>
          </w:p>
          <w:p w:rsidR="006D1AA8" w:rsidRDefault="006D1AA8">
            <w:pPr>
              <w:spacing w:after="0"/>
              <w:ind w:firstLine="0"/>
              <w:jc w:val="left"/>
            </w:pPr>
            <w:r>
              <w:rPr>
                <w:i/>
                <w:iCs/>
              </w:rPr>
              <w:t>(διαδικτυακή διεύθυνση, αρχή ή φορέας έκδοσης, επακριβή στοιχεία αναφοράς των εγγράφων): [……][……][……]</w:t>
            </w:r>
          </w:p>
        </w:tc>
      </w:tr>
    </w:tbl>
    <w:p w:rsidR="006D1AA8" w:rsidRDefault="006D1AA8">
      <w:pPr>
        <w:ind w:firstLine="0"/>
        <w:jc w:val="center"/>
      </w:pPr>
    </w:p>
    <w:p w:rsidR="006D1AA8" w:rsidRDefault="006D1AA8">
      <w:pPr>
        <w:pageBreakBefore/>
        <w:ind w:firstLine="0"/>
        <w:jc w:val="center"/>
      </w:pPr>
      <w:r>
        <w:rPr>
          <w:b/>
          <w:bCs/>
        </w:rPr>
        <w:t>Μέρος V: Περιορισμός του αριθμού των πληρούντων τα κριτήρια επιλογής υποψηφίων</w:t>
      </w:r>
    </w:p>
    <w:p w:rsidR="006D1AA8" w:rsidRDefault="006D1AA8">
      <w:pPr>
        <w:pBdr>
          <w:top w:val="single" w:sz="4" w:space="1" w:color="000000"/>
          <w:left w:val="single" w:sz="4" w:space="4" w:color="000000"/>
          <w:bottom w:val="single" w:sz="4" w:space="1" w:color="000000"/>
          <w:right w:val="single" w:sz="4" w:space="4" w:color="000000"/>
        </w:pBdr>
        <w:shd w:val="clear" w:color="auto" w:fill="BFBFBF"/>
        <w:ind w:firstLine="0"/>
      </w:pPr>
      <w:r>
        <w:rPr>
          <w:b/>
          <w:bCs/>
          <w:i/>
          <w:iCs/>
        </w:rPr>
        <w:t xml:space="preserve">Ο οικονομικός φορέας πρέπει να παράσχει πληροφορίες </w:t>
      </w:r>
      <w:r>
        <w:rPr>
          <w:b/>
          <w:bCs/>
          <w:u w:val="single"/>
        </w:rPr>
        <w:t>μόνον</w:t>
      </w:r>
      <w:r>
        <w:rPr>
          <w:b/>
          <w:bCs/>
          <w:i/>
          <w:iCs/>
        </w:rPr>
        <w:t xml:space="preserve">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w:t>
      </w:r>
      <w:r>
        <w:rPr>
          <w:b/>
          <w:bCs/>
        </w:rPr>
        <w:t>εφόσον συντρέχει περίπτωση</w:t>
      </w:r>
      <w:r>
        <w:rPr>
          <w:b/>
          <w:bCs/>
          <w:i/>
          <w:iCs/>
        </w:rPr>
        <w:t>,</w:t>
      </w:r>
      <w:r>
        <w:rPr>
          <w:b/>
          <w:bCs/>
          <w:i/>
          <w:iCs/>
          <w:u w:val="single"/>
        </w:rPr>
        <w:t xml:space="preserve"> </w:t>
      </w:r>
      <w:r>
        <w:rPr>
          <w:b/>
          <w:bCs/>
          <w:i/>
          <w:iCs/>
        </w:rPr>
        <w:t>που θα πρέπει να προσκομιστούν, ορίζονται στη σχετική διακήρυξη  ή στην πρόσκληση ή στα έγγραφα της σύμβασης.</w:t>
      </w:r>
    </w:p>
    <w:p w:rsidR="006D1AA8" w:rsidRDefault="006D1AA8">
      <w:pPr>
        <w:pBdr>
          <w:top w:val="single" w:sz="4" w:space="1" w:color="000000"/>
          <w:left w:val="single" w:sz="4" w:space="4" w:color="000000"/>
          <w:bottom w:val="single" w:sz="4" w:space="1" w:color="000000"/>
          <w:right w:val="single" w:sz="4" w:space="4" w:color="000000"/>
        </w:pBdr>
        <w:shd w:val="clear" w:color="auto" w:fill="BFBFBF"/>
        <w:ind w:firstLine="0"/>
      </w:pPr>
      <w:r>
        <w:rPr>
          <w:b/>
          <w:bCs/>
          <w:i/>
          <w:iCs/>
          <w:u w:val="single"/>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6D1AA8" w:rsidRDefault="006D1AA8">
      <w:pPr>
        <w:ind w:firstLine="0"/>
      </w:pPr>
      <w:r>
        <w:rPr>
          <w:b/>
          <w:bCs/>
        </w:rPr>
        <w:t>Ο οικονομικός φορέας δηλώνει ότι:</w:t>
      </w:r>
    </w:p>
    <w:tbl>
      <w:tblPr>
        <w:tblW w:w="0" w:type="auto"/>
        <w:tblInd w:w="-106" w:type="dxa"/>
        <w:tblLayout w:type="fixed"/>
        <w:tblLook w:val="0000"/>
      </w:tblPr>
      <w:tblGrid>
        <w:gridCol w:w="4479"/>
        <w:gridCol w:w="4510"/>
      </w:tblGrid>
      <w:tr w:rsidR="006D1AA8">
        <w:tc>
          <w:tcPr>
            <w:tcW w:w="4479" w:type="dxa"/>
            <w:tcBorders>
              <w:top w:val="single" w:sz="4" w:space="0" w:color="000000"/>
              <w:left w:val="single" w:sz="4" w:space="0" w:color="000000"/>
              <w:bottom w:val="single" w:sz="4" w:space="0" w:color="000000"/>
              <w:right w:val="nil"/>
            </w:tcBorders>
          </w:tcPr>
          <w:p w:rsidR="006D1AA8" w:rsidRDefault="006D1AA8">
            <w:pPr>
              <w:spacing w:after="0"/>
              <w:ind w:firstLine="0"/>
            </w:pPr>
            <w:r>
              <w:rPr>
                <w:b/>
                <w:bCs/>
                <w:i/>
                <w:iCs/>
              </w:rPr>
              <w:t>Περιορισμός του αριθμού</w:t>
            </w:r>
          </w:p>
        </w:tc>
        <w:tc>
          <w:tcPr>
            <w:tcW w:w="4510" w:type="dxa"/>
            <w:tcBorders>
              <w:top w:val="single" w:sz="4" w:space="0" w:color="000000"/>
              <w:left w:val="single" w:sz="4" w:space="0" w:color="000000"/>
              <w:bottom w:val="single" w:sz="4" w:space="0" w:color="000000"/>
              <w:right w:val="single" w:sz="4" w:space="0" w:color="000000"/>
            </w:tcBorders>
          </w:tcPr>
          <w:p w:rsidR="006D1AA8" w:rsidRDefault="006D1AA8">
            <w:pPr>
              <w:spacing w:after="0"/>
              <w:ind w:firstLine="0"/>
            </w:pPr>
            <w:r>
              <w:rPr>
                <w:b/>
                <w:bCs/>
                <w:i/>
                <w:iCs/>
              </w:rPr>
              <w:t>Απάντηση:</w:t>
            </w:r>
          </w:p>
        </w:tc>
      </w:tr>
      <w:tr w:rsidR="006D1AA8">
        <w:tc>
          <w:tcPr>
            <w:tcW w:w="4479" w:type="dxa"/>
            <w:tcBorders>
              <w:top w:val="single" w:sz="4" w:space="0" w:color="000000"/>
              <w:left w:val="single" w:sz="4" w:space="0" w:color="000000"/>
              <w:bottom w:val="single" w:sz="4" w:space="0" w:color="000000"/>
              <w:right w:val="nil"/>
            </w:tcBorders>
          </w:tcPr>
          <w:p w:rsidR="006D1AA8" w:rsidRDefault="006D1AA8">
            <w:pPr>
              <w:spacing w:after="0"/>
              <w:ind w:firstLine="0"/>
            </w:pPr>
            <w:r>
              <w:rPr>
                <w:b/>
                <w:bCs/>
              </w:rPr>
              <w:t>Πληροί</w:t>
            </w:r>
            <w:r>
              <w:t xml:space="preserve">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p w:rsidR="006D1AA8" w:rsidRDefault="006D1AA8">
            <w:pPr>
              <w:spacing w:after="0"/>
              <w:ind w:firstLine="0"/>
            </w:pPr>
            <w:r>
              <w:t xml:space="preserve">Εφόσον ζητούνται ορισμένα πιστοποιητικά ή λοιπές μορφές αποδεικτικών εγγράφων, αναφέρετε για </w:t>
            </w:r>
            <w:r>
              <w:rPr>
                <w:b/>
                <w:bCs/>
              </w:rPr>
              <w:t>καθένα από αυτά</w:t>
            </w:r>
            <w:r>
              <w:t xml:space="preserve"> αν ο οικονομικός φορέας διαθέτει τα απαιτούμενα έγγραφα:</w:t>
            </w:r>
          </w:p>
          <w:p w:rsidR="006D1AA8" w:rsidRDefault="006D1AA8">
            <w:pPr>
              <w:spacing w:after="0"/>
              <w:ind w:firstLine="0"/>
            </w:pPr>
            <w:r>
              <w:rPr>
                <w:i/>
                <w:iCs/>
              </w:rPr>
              <w:t>Εάν ορισμένα από τα εν λόγω πιστοποιητικά ή λοιπές μορφές αποδεικτικών στοιχείων διατίθενται ηλεκτρονικά</w:t>
            </w:r>
            <w:r>
              <w:rPr>
                <w:rStyle w:val="a"/>
                <w:i/>
                <w:iCs/>
              </w:rPr>
              <w:endnoteReference w:id="44"/>
            </w:r>
            <w:r>
              <w:rPr>
                <w:i/>
                <w:iCs/>
              </w:rPr>
              <w:t xml:space="preserve">, αναφέρετε για το </w:t>
            </w:r>
            <w:r>
              <w:rPr>
                <w:b/>
                <w:bCs/>
                <w:i/>
                <w:iCs/>
              </w:rPr>
              <w:t>καθένα:</w:t>
            </w:r>
          </w:p>
        </w:tc>
        <w:tc>
          <w:tcPr>
            <w:tcW w:w="4510" w:type="dxa"/>
            <w:tcBorders>
              <w:top w:val="single" w:sz="4" w:space="0" w:color="000000"/>
              <w:left w:val="single" w:sz="4" w:space="0" w:color="000000"/>
              <w:bottom w:val="single" w:sz="4" w:space="0" w:color="000000"/>
              <w:right w:val="single" w:sz="4" w:space="0" w:color="000000"/>
            </w:tcBorders>
          </w:tcPr>
          <w:p w:rsidR="006D1AA8" w:rsidRDefault="006D1AA8">
            <w:pPr>
              <w:spacing w:after="0"/>
              <w:ind w:firstLine="0"/>
            </w:pPr>
            <w:r>
              <w:t>[….]</w:t>
            </w:r>
          </w:p>
          <w:p w:rsidR="006D1AA8" w:rsidRDefault="006D1AA8">
            <w:pPr>
              <w:spacing w:after="0"/>
              <w:ind w:firstLine="0"/>
            </w:pPr>
          </w:p>
          <w:p w:rsidR="006D1AA8" w:rsidRDefault="006D1AA8">
            <w:pPr>
              <w:spacing w:after="0"/>
              <w:ind w:firstLine="0"/>
            </w:pPr>
          </w:p>
          <w:p w:rsidR="006D1AA8" w:rsidRDefault="006D1AA8">
            <w:pPr>
              <w:spacing w:after="0"/>
              <w:ind w:firstLine="0"/>
            </w:pPr>
          </w:p>
          <w:p w:rsidR="006D1AA8" w:rsidRDefault="006D1AA8">
            <w:pPr>
              <w:spacing w:after="0"/>
              <w:ind w:firstLine="0"/>
            </w:pPr>
          </w:p>
          <w:p w:rsidR="006D1AA8" w:rsidRDefault="006D1AA8">
            <w:pPr>
              <w:spacing w:after="0"/>
              <w:ind w:firstLine="0"/>
            </w:pPr>
            <w:r>
              <w:t>[] Ναι [] Όχι</w:t>
            </w:r>
            <w:r>
              <w:rPr>
                <w:rStyle w:val="a"/>
                <w:vertAlign w:val="superscript"/>
              </w:rPr>
              <w:endnoteReference w:id="45"/>
            </w:r>
          </w:p>
          <w:p w:rsidR="006D1AA8" w:rsidRDefault="006D1AA8">
            <w:pPr>
              <w:spacing w:after="0"/>
              <w:ind w:firstLine="0"/>
            </w:pPr>
          </w:p>
          <w:p w:rsidR="006D1AA8" w:rsidRDefault="006D1AA8">
            <w:pPr>
              <w:spacing w:after="0"/>
              <w:ind w:firstLine="0"/>
            </w:pPr>
          </w:p>
          <w:p w:rsidR="006D1AA8" w:rsidRDefault="006D1AA8">
            <w:pPr>
              <w:spacing w:after="0"/>
              <w:ind w:firstLine="0"/>
            </w:pPr>
          </w:p>
          <w:p w:rsidR="006D1AA8" w:rsidRDefault="006D1AA8">
            <w:pPr>
              <w:spacing w:after="0"/>
              <w:ind w:firstLine="0"/>
              <w:rPr>
                <w:i/>
                <w:iCs/>
              </w:rPr>
            </w:pPr>
          </w:p>
          <w:p w:rsidR="006D1AA8" w:rsidRDefault="006D1AA8">
            <w:pPr>
              <w:spacing w:after="0"/>
              <w:ind w:firstLine="0"/>
            </w:pPr>
            <w:r>
              <w:rPr>
                <w:i/>
                <w:iCs/>
              </w:rPr>
              <w:t>(διαδικτυακή διεύθυνση, αρχή ή φορέας έκδοσης, επακριβή στοιχεία αναφοράς των εγγράφων): [……][……][……]</w:t>
            </w:r>
            <w:r>
              <w:rPr>
                <w:rStyle w:val="a"/>
                <w:i/>
                <w:iCs/>
                <w:vertAlign w:val="superscript"/>
              </w:rPr>
              <w:endnoteReference w:id="46"/>
            </w:r>
          </w:p>
        </w:tc>
      </w:tr>
    </w:tbl>
    <w:p w:rsidR="006D1AA8" w:rsidRDefault="006D1AA8">
      <w:pPr>
        <w:pStyle w:val="ChapterTitle"/>
      </w:pPr>
    </w:p>
    <w:p w:rsidR="006D1AA8" w:rsidRDefault="006D1AA8">
      <w:pPr>
        <w:pStyle w:val="ChapterTitle"/>
        <w:pageBreakBefore/>
      </w:pPr>
      <w:r>
        <w:t>Μέρος VI: Τελικές δηλώσεις</w:t>
      </w:r>
    </w:p>
    <w:p w:rsidR="006D1AA8" w:rsidRDefault="006D1AA8">
      <w:pPr>
        <w:ind w:firstLine="0"/>
      </w:pPr>
      <w:r>
        <w:rPr>
          <w:i/>
          <w:iCs/>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6D1AA8" w:rsidRDefault="006D1AA8">
      <w:pPr>
        <w:ind w:firstLine="0"/>
      </w:pPr>
      <w:r>
        <w:rPr>
          <w:i/>
          <w:iCs/>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Pr>
          <w:rStyle w:val="1"/>
        </w:rPr>
        <w:endnoteReference w:id="47"/>
      </w:r>
      <w:r>
        <w:rPr>
          <w:i/>
          <w:iCs/>
        </w:rPr>
        <w:t>, εκτός εάν :</w:t>
      </w:r>
    </w:p>
    <w:p w:rsidR="006D1AA8" w:rsidRDefault="006D1AA8">
      <w:pPr>
        <w:ind w:firstLine="0"/>
      </w:pPr>
      <w:r>
        <w:rPr>
          <w:i/>
          <w:iCs/>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Pr>
          <w:rStyle w:val="a"/>
          <w:vertAlign w:val="superscript"/>
        </w:rPr>
        <w:endnoteReference w:id="48"/>
      </w:r>
      <w:r>
        <w:rPr>
          <w:rStyle w:val="a"/>
          <w:i/>
          <w:iCs/>
        </w:rPr>
        <w:t>.</w:t>
      </w:r>
    </w:p>
    <w:p w:rsidR="006D1AA8" w:rsidRDefault="006D1AA8">
      <w:pPr>
        <w:ind w:firstLine="0"/>
      </w:pPr>
      <w:r>
        <w:rPr>
          <w:rStyle w:val="a"/>
          <w:i/>
          <w:iCs/>
        </w:rPr>
        <w:t>β) η αναθέτουσα αρχή ή ο αναθέτων φορέας έχουν ήδη στην κατοχή τους τα σχετικά έγγραφα.</w:t>
      </w:r>
    </w:p>
    <w:p w:rsidR="006D1AA8" w:rsidRDefault="006D1AA8">
      <w:pPr>
        <w:ind w:firstLine="0"/>
      </w:pPr>
      <w:r>
        <w:rPr>
          <w:i/>
          <w:iCs/>
        </w:rPr>
        <w:t xml:space="preserve">Ο κάτωθι υπογεγραμμένος δίδω επισήμως τη συγκατάθεσή μου στον Δήμο Έδεσσας,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iCs/>
        </w:rPr>
        <w:t>.</w:t>
      </w:r>
    </w:p>
    <w:p w:rsidR="006D1AA8" w:rsidRDefault="006D1AA8">
      <w:pPr>
        <w:ind w:firstLine="0"/>
        <w:rPr>
          <w:i/>
          <w:iCs/>
        </w:rPr>
      </w:pPr>
    </w:p>
    <w:p w:rsidR="006D1AA8" w:rsidRDefault="006D1AA8">
      <w:pPr>
        <w:ind w:firstLine="0"/>
      </w:pPr>
      <w:r>
        <w:rPr>
          <w:i/>
          <w:iCs/>
        </w:rPr>
        <w:t xml:space="preserve">Ημερομηνία, τόπος και, όπου ζητείται ή είναι απαραίτητο, υπογραφή(-ές): [……]   </w:t>
      </w:r>
    </w:p>
    <w:p w:rsidR="006D1AA8" w:rsidRDefault="006D1AA8">
      <w:pPr>
        <w:pageBreakBefore/>
        <w:ind w:firstLine="0"/>
      </w:pPr>
    </w:p>
    <w:p w:rsidR="006D1AA8" w:rsidRDefault="006D1AA8">
      <w:bookmarkStart w:id="1" w:name="_GoBack"/>
      <w:bookmarkEnd w:id="1"/>
    </w:p>
    <w:sectPr w:rsidR="006D1AA8" w:rsidSect="006D1AA8">
      <w:headerReference w:type="default" r:id="rId8"/>
      <w:footerReference w:type="default" r:id="rId9"/>
      <w:pgSz w:w="11906" w:h="16838"/>
      <w:pgMar w:top="867" w:right="1531" w:bottom="1382" w:left="1531" w:header="811" w:footer="1187" w:gutter="0"/>
      <w:cols w:space="720"/>
      <w:docGrid w:linePitch="60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1AA8" w:rsidRDefault="006D1AA8">
      <w:pPr>
        <w:spacing w:after="0" w:line="240" w:lineRule="auto"/>
      </w:pPr>
      <w:r>
        <w:separator/>
      </w:r>
    </w:p>
  </w:endnote>
  <w:endnote w:type="continuationSeparator" w:id="0">
    <w:p w:rsidR="006D1AA8" w:rsidRDefault="006D1AA8">
      <w:pPr>
        <w:spacing w:after="0" w:line="240" w:lineRule="auto"/>
      </w:pPr>
      <w:r>
        <w:continuationSeparator/>
      </w:r>
    </w:p>
  </w:endnote>
  <w:endnote w:id="1">
    <w:p w:rsidR="006D1AA8" w:rsidRDefault="006D1AA8">
      <w:r>
        <w:rPr>
          <w:rStyle w:val="a1"/>
        </w:rPr>
        <w:endnoteRef/>
      </w:r>
      <w:r>
        <w:br w:type="page"/>
      </w:r>
    </w:p>
    <w:p w:rsidR="006D1AA8" w:rsidRDefault="006D1AA8">
      <w:pPr>
        <w:pageBreakBefore/>
      </w:pPr>
    </w:p>
    <w:p w:rsidR="006D1AA8" w:rsidRDefault="006D1AA8">
      <w:pPr>
        <w:pStyle w:val="EndnoteText"/>
        <w:pageBreakBefore/>
        <w:tabs>
          <w:tab w:val="left" w:pos="284"/>
        </w:tabs>
        <w:ind w:firstLine="0"/>
      </w:pPr>
      <w:r>
        <w:tab/>
        <w:t>Σε περίπτωση που η αναθέτουσα αρχή /αναθέτων φορέας είναι περισσότερες (οι) της (του) μίας (ενός) θα αναφέρεται το σύνολο αυτών</w:t>
      </w:r>
    </w:p>
  </w:endnote>
  <w:endnote w:id="2">
    <w:p w:rsidR="006D1AA8" w:rsidRDefault="006D1AA8">
      <w:pPr>
        <w:pStyle w:val="EndnoteText"/>
        <w:tabs>
          <w:tab w:val="left" w:pos="284"/>
        </w:tabs>
        <w:ind w:firstLine="0"/>
      </w:pPr>
      <w:r>
        <w:rPr>
          <w:rStyle w:val="a1"/>
        </w:rPr>
        <w:endnoteRef/>
      </w:r>
      <w:r>
        <w:tab/>
        <w:t>Επαναλάβετε τα στοιχεία των αρμοδίων, όνομα και επώνυμο, όσες φορές χρειάζεται.</w:t>
      </w:r>
    </w:p>
  </w:endnote>
  <w:endnote w:id="3">
    <w:p w:rsidR="006D1AA8" w:rsidRDefault="006D1AA8">
      <w:pPr>
        <w:pStyle w:val="EndnoteText"/>
        <w:tabs>
          <w:tab w:val="left" w:pos="284"/>
        </w:tabs>
        <w:ind w:firstLine="0"/>
      </w:pPr>
      <w:r>
        <w:rPr>
          <w:rStyle w:val="a1"/>
        </w:rPr>
        <w:endnoteRef/>
      </w:r>
      <w:r>
        <w:tab/>
        <w:t xml:space="preserve">Βλέπε </w:t>
      </w:r>
      <w:r>
        <w:rPr>
          <w:rStyle w:val="DeltaViewInsertion"/>
          <w:b w:val="0"/>
          <w:bCs w:val="0"/>
          <w:i w:val="0"/>
          <w:iCs w:val="0"/>
          <w:lang w:eastAsia="zh-CN"/>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6D1AA8" w:rsidRDefault="006D1AA8">
      <w:pPr>
        <w:pStyle w:val="EndnoteText"/>
        <w:tabs>
          <w:tab w:val="left" w:pos="284"/>
        </w:tabs>
        <w:ind w:firstLine="0"/>
      </w:pPr>
      <w:r>
        <w:rPr>
          <w:rStyle w:val="DeltaViewInsertion"/>
          <w:i w:val="0"/>
          <w:iCs w:val="0"/>
          <w:lang w:eastAsia="zh-CN"/>
        </w:rPr>
        <w:tab/>
        <w:t>Πολύ μικρή επιχείρηση:</w:t>
      </w:r>
      <w:r>
        <w:rPr>
          <w:rStyle w:val="DeltaViewInsertion"/>
          <w:b w:val="0"/>
          <w:bCs w:val="0"/>
          <w:i w:val="0"/>
          <w:iCs w:val="0"/>
          <w:lang w:eastAsia="zh-CN"/>
        </w:rPr>
        <w:t xml:space="preserve"> επιχείρηση η οποία </w:t>
      </w:r>
      <w:r>
        <w:rPr>
          <w:rStyle w:val="DeltaViewInsertion"/>
          <w:i w:val="0"/>
          <w:iCs w:val="0"/>
          <w:lang w:eastAsia="zh-CN"/>
        </w:rPr>
        <w:t xml:space="preserve">απασχολεί λιγότερους από 10 εργαζομένους </w:t>
      </w:r>
      <w:r>
        <w:rPr>
          <w:rStyle w:val="DeltaViewInsertion"/>
          <w:b w:val="0"/>
          <w:bCs w:val="0"/>
          <w:i w:val="0"/>
          <w:iCs w:val="0"/>
          <w:lang w:eastAsia="zh-CN"/>
        </w:rPr>
        <w:t xml:space="preserve">και της οποίας ο ετήσιος κύκλος εργασιών και/ή το σύνολο του ετήσιου ισολογισμού </w:t>
      </w:r>
      <w:r>
        <w:rPr>
          <w:rStyle w:val="DeltaViewInsertion"/>
          <w:i w:val="0"/>
          <w:iCs w:val="0"/>
          <w:lang w:eastAsia="zh-CN"/>
        </w:rPr>
        <w:t>δεν υπερβαίνει τα 2 εκατομμύρια ευρώ</w:t>
      </w:r>
      <w:r>
        <w:rPr>
          <w:rStyle w:val="DeltaViewInsertion"/>
          <w:b w:val="0"/>
          <w:bCs w:val="0"/>
          <w:i w:val="0"/>
          <w:iCs w:val="0"/>
          <w:lang w:eastAsia="zh-CN"/>
        </w:rPr>
        <w:t>.</w:t>
      </w:r>
    </w:p>
    <w:p w:rsidR="006D1AA8" w:rsidRDefault="006D1AA8">
      <w:pPr>
        <w:pStyle w:val="EndnoteText"/>
        <w:tabs>
          <w:tab w:val="left" w:pos="284"/>
        </w:tabs>
        <w:ind w:firstLine="0"/>
      </w:pPr>
      <w:r>
        <w:rPr>
          <w:rStyle w:val="DeltaViewInsertion"/>
          <w:i w:val="0"/>
          <w:iCs w:val="0"/>
          <w:lang w:eastAsia="zh-CN"/>
        </w:rPr>
        <w:tab/>
        <w:t>Μικρή επιχείρηση:</w:t>
      </w:r>
      <w:r>
        <w:rPr>
          <w:rStyle w:val="DeltaViewInsertion"/>
          <w:b w:val="0"/>
          <w:bCs w:val="0"/>
          <w:i w:val="0"/>
          <w:iCs w:val="0"/>
          <w:lang w:eastAsia="zh-CN"/>
        </w:rPr>
        <w:t xml:space="preserve"> επιχείρηση η οποία </w:t>
      </w:r>
      <w:r>
        <w:rPr>
          <w:rStyle w:val="DeltaViewInsertion"/>
          <w:i w:val="0"/>
          <w:iCs w:val="0"/>
          <w:lang w:eastAsia="zh-CN"/>
        </w:rPr>
        <w:t xml:space="preserve">απασχολεί λιγότερους από 50 εργαζομένους </w:t>
      </w:r>
      <w:r>
        <w:rPr>
          <w:rStyle w:val="DeltaViewInsertion"/>
          <w:b w:val="0"/>
          <w:bCs w:val="0"/>
          <w:i w:val="0"/>
          <w:iCs w:val="0"/>
          <w:lang w:eastAsia="zh-CN"/>
        </w:rPr>
        <w:t xml:space="preserve">και της οποίας ο ετήσιος κύκλος εργασιών και/ή το σύνολο του ετήσιου ισολογισμού </w:t>
      </w:r>
      <w:r>
        <w:rPr>
          <w:rStyle w:val="DeltaViewInsertion"/>
          <w:i w:val="0"/>
          <w:iCs w:val="0"/>
          <w:lang w:eastAsia="zh-CN"/>
        </w:rPr>
        <w:t>δεν υπερβαίνει τα 10 εκατομμύρια ευρώ</w:t>
      </w:r>
      <w:r>
        <w:rPr>
          <w:rStyle w:val="DeltaViewInsertion"/>
          <w:b w:val="0"/>
          <w:bCs w:val="0"/>
          <w:i w:val="0"/>
          <w:iCs w:val="0"/>
          <w:lang w:eastAsia="zh-CN"/>
        </w:rPr>
        <w:t>.</w:t>
      </w:r>
    </w:p>
    <w:p w:rsidR="006D1AA8" w:rsidRDefault="006D1AA8">
      <w:pPr>
        <w:pStyle w:val="EndnoteText"/>
        <w:tabs>
          <w:tab w:val="left" w:pos="284"/>
        </w:tabs>
        <w:ind w:firstLine="0"/>
      </w:pPr>
      <w:r>
        <w:rPr>
          <w:rStyle w:val="DeltaViewInsertion"/>
          <w:i w:val="0"/>
          <w:iCs w:val="0"/>
          <w:lang w:eastAsia="zh-CN"/>
        </w:rPr>
        <w:tab/>
        <w:t xml:space="preserve">Μεσαίες επιχειρήσεις: επιχειρήσεις που δεν είναι ούτε πολύ μικρές ούτε μικρές και </w:t>
      </w:r>
      <w:r>
        <w:t xml:space="preserve">οι οποίες </w:t>
      </w:r>
      <w:r>
        <w:rPr>
          <w:b/>
          <w:bCs/>
        </w:rPr>
        <w:t>απασχολούν λιγότερους από 250 εργαζομένους</w:t>
      </w:r>
      <w:r>
        <w:t xml:space="preserve"> και των οποίων ο </w:t>
      </w:r>
      <w:r>
        <w:rPr>
          <w:b/>
          <w:bCs/>
        </w:rPr>
        <w:t>ετήσιος κύκλος εργασιών δεν υπερβαίνει τα 50 εκατομμύρια ευρώ</w:t>
      </w:r>
      <w:r>
        <w:t xml:space="preserve"> </w:t>
      </w:r>
      <w:r>
        <w:rPr>
          <w:b/>
          <w:bCs/>
          <w:i/>
          <w:iCs/>
        </w:rPr>
        <w:t>και/ή</w:t>
      </w:r>
      <w:r>
        <w:t xml:space="preserve"> το </w:t>
      </w:r>
      <w:r>
        <w:rPr>
          <w:b/>
          <w:bCs/>
        </w:rPr>
        <w:t>σύνολο του ετήσιου ισολογισμού δεν υπερβαίνει τα 43 εκατομμύρια ευρώ</w:t>
      </w:r>
      <w:r>
        <w:t>.</w:t>
      </w:r>
    </w:p>
  </w:endnote>
  <w:endnote w:id="4">
    <w:p w:rsidR="006D1AA8" w:rsidRDefault="006D1AA8">
      <w:pPr>
        <w:pStyle w:val="EndnoteText"/>
        <w:tabs>
          <w:tab w:val="left" w:pos="284"/>
        </w:tabs>
        <w:ind w:firstLine="0"/>
      </w:pPr>
      <w:r>
        <w:rPr>
          <w:rStyle w:val="a1"/>
        </w:rPr>
        <w:endnoteRef/>
      </w:r>
      <w:r>
        <w:tab/>
        <w:t>Έχει δηλαδή ως κύριο σκοπό την κοινωνική και επαγγελματική ένταξη ατόμων με αναπηρία ή μειονεκτούντων ατόμων.</w:t>
      </w:r>
    </w:p>
  </w:endnote>
  <w:endnote w:id="5">
    <w:p w:rsidR="006D1AA8" w:rsidRDefault="006D1AA8">
      <w:pPr>
        <w:pStyle w:val="EndnoteText"/>
        <w:tabs>
          <w:tab w:val="left" w:pos="284"/>
        </w:tabs>
        <w:ind w:firstLine="0"/>
      </w:pPr>
      <w:r>
        <w:rPr>
          <w:rStyle w:val="a1"/>
        </w:rPr>
        <w:endnoteRef/>
      </w:r>
      <w:r>
        <w:tab/>
        <w:t>Τα δικαιολογητικά και η κατάταξη, εάν υπάρχουν, αναφέρονται στην πιστοποίηση.</w:t>
      </w:r>
    </w:p>
  </w:endnote>
  <w:endnote w:id="6">
    <w:p w:rsidR="006D1AA8" w:rsidRDefault="006D1AA8">
      <w:pPr>
        <w:pStyle w:val="EndnoteText"/>
        <w:tabs>
          <w:tab w:val="left" w:pos="284"/>
        </w:tabs>
        <w:ind w:firstLine="0"/>
      </w:pPr>
      <w:r>
        <w:rPr>
          <w:rStyle w:val="a1"/>
        </w:rPr>
        <w:endnoteRef/>
      </w:r>
      <w:r>
        <w:tab/>
        <w:t>Ειδικότερα ως μέλος ένωσης ή κοινοπραξίας ή άλλου παρόμοιου καθεστώτος.</w:t>
      </w:r>
    </w:p>
  </w:endnote>
  <w:endnote w:id="7">
    <w:p w:rsidR="006D1AA8" w:rsidRDefault="006D1AA8">
      <w:pPr>
        <w:pStyle w:val="EndnoteText"/>
        <w:tabs>
          <w:tab w:val="left" w:pos="284"/>
        </w:tabs>
        <w:ind w:firstLine="0"/>
      </w:pPr>
      <w:r>
        <w:rPr>
          <w:rStyle w:val="a1"/>
        </w:rPr>
        <w:endnoteRef/>
      </w:r>
      <w:r>
        <w:tab/>
        <w:t xml:space="preserve"> Επισημαίνεται ότι σύμφωνα με το δεύτερο εδάφιο του άρθρου 78 “</w:t>
      </w:r>
      <w:r>
        <w:rPr>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t>.”</w:t>
      </w:r>
    </w:p>
  </w:endnote>
  <w:endnote w:id="8">
    <w:p w:rsidR="006D1AA8" w:rsidRDefault="006D1AA8">
      <w:pPr>
        <w:pStyle w:val="EndnoteText"/>
        <w:tabs>
          <w:tab w:val="left" w:pos="284"/>
        </w:tabs>
        <w:ind w:firstLine="0"/>
      </w:pPr>
      <w:r>
        <w:rPr>
          <w:rStyle w:val="a1"/>
        </w:rPr>
        <w:endnoteRef/>
      </w:r>
      <w:r>
        <w:tab/>
        <w:t xml:space="preserve">Σύμφωνα με τις διατάξεις του άρθρου 73 παρ. 3 α, </w:t>
      </w:r>
      <w:r>
        <w:rPr>
          <w:u w:val="single"/>
        </w:rPr>
        <w:t xml:space="preserve">εφόσον προβλέπεται στα έγγραφα της σύμβασης </w:t>
      </w:r>
      <w: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9">
    <w:p w:rsidR="006D1AA8" w:rsidRDefault="006D1AA8">
      <w:pPr>
        <w:pStyle w:val="EndnoteText"/>
        <w:tabs>
          <w:tab w:val="left" w:pos="284"/>
        </w:tabs>
        <w:ind w:firstLine="0"/>
      </w:pPr>
      <w:r>
        <w:rPr>
          <w:rStyle w:val="a1"/>
        </w:rPr>
        <w:endnoteRef/>
      </w:r>
      <w: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10">
    <w:p w:rsidR="006D1AA8" w:rsidRDefault="006D1AA8">
      <w:pPr>
        <w:pStyle w:val="EndnoteText"/>
        <w:tabs>
          <w:tab w:val="left" w:pos="284"/>
        </w:tabs>
        <w:ind w:firstLine="0"/>
      </w:pPr>
      <w:r>
        <w:rPr>
          <w:rStyle w:val="a1"/>
        </w:rPr>
        <w:endnoteRef/>
      </w:r>
      <w:r>
        <w:tab/>
        <w:t>Σύμφωνα με άρθρο 73 παρ. 1 (β). Στον Κανονισμό ΕΕΕΣ (Κανονισμός ΕΕ 2016/7) αναφέρεται ως “διαφθορά”.</w:t>
      </w:r>
    </w:p>
  </w:endnote>
  <w:endnote w:id="11">
    <w:p w:rsidR="006D1AA8" w:rsidRDefault="006D1AA8">
      <w:pPr>
        <w:pStyle w:val="EndnoteText"/>
        <w:tabs>
          <w:tab w:val="left" w:pos="284"/>
        </w:tabs>
        <w:ind w:firstLine="0"/>
      </w:pPr>
      <w:r>
        <w:rPr>
          <w:rStyle w:val="a1"/>
        </w:rPr>
        <w:endnoteRef/>
      </w:r>
      <w: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Pr>
          <w:b/>
          <w:bCs/>
        </w:rPr>
        <w:t>ν. 3560/2007</w:t>
      </w:r>
      <w:r>
        <w:t xml:space="preserve"> </w:t>
      </w:r>
      <w:r>
        <w:rPr>
          <w:b/>
          <w:bCs/>
        </w:rPr>
        <w:t xml:space="preserve">(ΦΕΚ 103/Α), </w:t>
      </w:r>
      <w:r>
        <w:rPr>
          <w:i/>
          <w:iCs/>
        </w:rPr>
        <w:t xml:space="preserve">«Κύρωση και εφαρμογή της Σύμβασης ποινικού δικαίου για τη διαφθορά και του Πρόσθετου σ΄ αυτήν Πρωτοκόλλου» (αφορά σε </w:t>
      </w:r>
      <w:r>
        <w:t xml:space="preserve"> </w:t>
      </w:r>
      <w:r>
        <w:rPr>
          <w:i/>
          <w:iCs/>
        </w:rPr>
        <w:t>προσθήκη καθόσον στο ν. Άρθρο 73 παρ. 1 β αναφέρεται η κείμενη νομοθεσία)</w:t>
      </w:r>
      <w:r>
        <w:t>.</w:t>
      </w:r>
    </w:p>
  </w:endnote>
  <w:endnote w:id="12">
    <w:p w:rsidR="006D1AA8" w:rsidRDefault="006D1AA8">
      <w:pPr>
        <w:pStyle w:val="EndnoteText"/>
        <w:tabs>
          <w:tab w:val="left" w:pos="284"/>
        </w:tabs>
        <w:ind w:firstLine="0"/>
      </w:pPr>
      <w:r>
        <w:rPr>
          <w:rStyle w:val="a1"/>
        </w:rPr>
        <w:endnoteRef/>
      </w:r>
      <w:r>
        <w:tab/>
        <w:t>Κατά την έννοια του άρθρου 1 της σύμβασης σχετικά με τη προστασία των οικονομικών συμφερόντων των Ευρωπαϊκών Κοινοτήτων (ΕΕ C 316 της 27.11.1995, σ. 48)</w:t>
      </w:r>
      <w:r>
        <w:rPr>
          <w:rStyle w:val="a0"/>
        </w:rPr>
        <w:t xml:space="preserve">  </w:t>
      </w:r>
      <w:r>
        <w:t>όπως κυρώθηκε με το ν. 2803/2000 (ΦΕΚ 48/Α) "</w:t>
      </w:r>
      <w:r>
        <w:rPr>
          <w:i/>
          <w:iCs/>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3">
    <w:p w:rsidR="006D1AA8" w:rsidRDefault="006D1AA8">
      <w:pPr>
        <w:pStyle w:val="EndnoteText"/>
        <w:tabs>
          <w:tab w:val="left" w:pos="284"/>
        </w:tabs>
        <w:ind w:firstLine="0"/>
      </w:pPr>
      <w:r>
        <w:rPr>
          <w:rStyle w:val="a1"/>
        </w:rPr>
        <w:endnoteRef/>
      </w:r>
      <w: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4">
    <w:p w:rsidR="006D1AA8" w:rsidRDefault="006D1AA8">
      <w:pPr>
        <w:pStyle w:val="EndnoteText"/>
        <w:tabs>
          <w:tab w:val="left" w:pos="284"/>
        </w:tabs>
        <w:ind w:firstLine="0"/>
      </w:pPr>
      <w:r>
        <w:rPr>
          <w:rStyle w:val="a1"/>
        </w:rPr>
        <w:endnoteRef/>
      </w:r>
      <w: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b w:val="0"/>
          <w:bCs w:val="0"/>
          <w:i w:val="0"/>
          <w:iCs w:val="0"/>
          <w:color w:val="000000"/>
          <w:lang w:eastAsia="zh-CN"/>
        </w:rPr>
        <w:t xml:space="preserve"> (ΕΕ L 309 της 25.11.2005, σ.15) </w:t>
      </w:r>
      <w:r>
        <w:rPr>
          <w:rStyle w:val="a0"/>
          <w:color w:val="000000"/>
        </w:rPr>
        <w:t xml:space="preserve"> </w:t>
      </w:r>
      <w:r>
        <w:rPr>
          <w:rStyle w:val="DeltaViewInsertion"/>
          <w:b w:val="0"/>
          <w:bCs w:val="0"/>
          <w:i w:val="0"/>
          <w:iCs w:val="0"/>
          <w:color w:val="000000"/>
          <w:lang w:eastAsia="zh-CN"/>
        </w:rPr>
        <w:t xml:space="preserve">που ενσωματώθηκε με το ν. 3691/2008 </w:t>
      </w:r>
      <w:r>
        <w:rPr>
          <w:rStyle w:val="DeltaViewInsertion"/>
          <w:b w:val="0"/>
          <w:bCs w:val="0"/>
          <w:i w:val="0"/>
          <w:iCs w:val="0"/>
          <w:color w:val="000000"/>
          <w:spacing w:val="-10"/>
          <w:lang w:eastAsia="zh-CN"/>
        </w:rPr>
        <w:t>(ΦΕΚ 166/Α)</w:t>
      </w:r>
      <w:r>
        <w:rPr>
          <w:rStyle w:val="DeltaViewInsertion"/>
          <w:i w:val="0"/>
          <w:iCs w:val="0"/>
          <w:color w:val="000000"/>
          <w:spacing w:val="-10"/>
          <w:lang w:eastAsia="zh-CN"/>
        </w:rPr>
        <w:t xml:space="preserve"> </w:t>
      </w:r>
      <w:r>
        <w:rPr>
          <w:rStyle w:val="DeltaViewInsertion"/>
          <w:color w:val="000000"/>
          <w:spacing w:val="-10"/>
          <w:lang w:eastAsia="zh-CN"/>
        </w:rPr>
        <w:t>“</w:t>
      </w:r>
      <w:r>
        <w:rPr>
          <w:rStyle w:val="DeltaViewInsertion"/>
          <w:b w:val="0"/>
          <w:bCs w:val="0"/>
          <w:color w:val="000000"/>
          <w:lang w:eastAsia="zh-CN"/>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b w:val="0"/>
          <w:bCs w:val="0"/>
          <w:i w:val="0"/>
          <w:iCs w:val="0"/>
          <w:color w:val="000000"/>
          <w:lang w:eastAsia="zh-CN"/>
        </w:rPr>
        <w:t>”.</w:t>
      </w:r>
    </w:p>
  </w:endnote>
  <w:endnote w:id="15">
    <w:p w:rsidR="006D1AA8" w:rsidRDefault="006D1AA8">
      <w:pPr>
        <w:pStyle w:val="EndnoteText"/>
        <w:tabs>
          <w:tab w:val="left" w:pos="284"/>
        </w:tabs>
        <w:ind w:firstLine="0"/>
      </w:pPr>
      <w:r>
        <w:rPr>
          <w:rStyle w:val="a1"/>
        </w:rPr>
        <w:endnoteRef/>
      </w:r>
      <w:r>
        <w:rPr>
          <w:rStyle w:val="DeltaViewInsertion"/>
          <w:b w:val="0"/>
          <w:bCs w:val="0"/>
          <w:i w:val="0"/>
          <w:iCs w:val="0"/>
          <w:lang w:eastAsia="zh-CN"/>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Pr>
          <w:rStyle w:val="DeltaViewInsertion"/>
          <w:b w:val="0"/>
          <w:bCs w:val="0"/>
          <w:i w:val="0"/>
          <w:iCs w:val="0"/>
          <w:color w:val="000000"/>
          <w:lang w:eastAsia="zh-CN"/>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b w:val="0"/>
          <w:bCs w:val="0"/>
          <w:color w:val="000000"/>
          <w:lang w:eastAsia="zh-CN"/>
        </w:rPr>
        <w:t>Πρόληψη και καταπολέμηση της εμπορίας ανθρώπων και προστασία των θυμάτων αυτής και άλλες διατάξεις."</w:t>
      </w:r>
      <w:r>
        <w:rPr>
          <w:rStyle w:val="DeltaViewInsertion"/>
          <w:b w:val="0"/>
          <w:bCs w:val="0"/>
          <w:i w:val="0"/>
          <w:iCs w:val="0"/>
          <w:color w:val="000000"/>
          <w:lang w:eastAsia="zh-CN"/>
        </w:rPr>
        <w:t>.</w:t>
      </w:r>
    </w:p>
  </w:endnote>
  <w:endnote w:id="16">
    <w:p w:rsidR="006D1AA8" w:rsidRDefault="006D1AA8">
      <w:pPr>
        <w:pStyle w:val="EndnoteText"/>
        <w:tabs>
          <w:tab w:val="left" w:pos="284"/>
        </w:tabs>
        <w:ind w:firstLine="0"/>
      </w:pPr>
      <w:r>
        <w:rPr>
          <w:rStyle w:val="a1"/>
        </w:rPr>
        <w:endnoteRef/>
      </w:r>
      <w: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7">
    <w:p w:rsidR="006D1AA8" w:rsidRDefault="006D1AA8">
      <w:pPr>
        <w:pStyle w:val="EndnoteText"/>
        <w:tabs>
          <w:tab w:val="left" w:pos="284"/>
        </w:tabs>
        <w:ind w:firstLine="0"/>
      </w:pPr>
      <w:r>
        <w:rPr>
          <w:rStyle w:val="a1"/>
        </w:rPr>
        <w:endnoteRef/>
      </w:r>
      <w:r>
        <w:tab/>
        <w:t>Επαναλάβετε όσες φορές χρειάζεται.</w:t>
      </w:r>
    </w:p>
  </w:endnote>
  <w:endnote w:id="18">
    <w:p w:rsidR="006D1AA8" w:rsidRDefault="006D1AA8">
      <w:pPr>
        <w:pStyle w:val="EndnoteText"/>
        <w:tabs>
          <w:tab w:val="left" w:pos="284"/>
        </w:tabs>
        <w:ind w:firstLine="0"/>
      </w:pPr>
      <w:r>
        <w:rPr>
          <w:rStyle w:val="a1"/>
        </w:rPr>
        <w:endnoteRef/>
      </w:r>
      <w:r>
        <w:tab/>
        <w:t>Επαναλάβετε όσες φορές χρειάζεται.</w:t>
      </w:r>
    </w:p>
  </w:endnote>
  <w:endnote w:id="19">
    <w:p w:rsidR="006D1AA8" w:rsidRDefault="006D1AA8">
      <w:pPr>
        <w:pStyle w:val="EndnoteText"/>
        <w:tabs>
          <w:tab w:val="left" w:pos="284"/>
        </w:tabs>
        <w:ind w:firstLine="0"/>
      </w:pPr>
      <w:r>
        <w:rPr>
          <w:rStyle w:val="a1"/>
        </w:rPr>
        <w:endnoteRef/>
      </w:r>
      <w:r>
        <w:tab/>
        <w:t>Επαναλάβετε όσες φορές χρειάζεται.</w:t>
      </w:r>
    </w:p>
  </w:endnote>
  <w:endnote w:id="20">
    <w:p w:rsidR="006D1AA8" w:rsidRDefault="006D1AA8">
      <w:pPr>
        <w:pStyle w:val="EndnoteText"/>
        <w:tabs>
          <w:tab w:val="left" w:pos="284"/>
        </w:tabs>
        <w:ind w:firstLine="0"/>
      </w:pPr>
      <w:r>
        <w:rPr>
          <w:rStyle w:val="a1"/>
          <w:rFonts w:ascii="Times New Roman" w:hAnsi="Times New Roman" w:cs="Times New Roman"/>
        </w:rPr>
        <w:endnoteRef/>
      </w:r>
      <w: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1">
    <w:p w:rsidR="006D1AA8" w:rsidRDefault="006D1AA8">
      <w:pPr>
        <w:pStyle w:val="EndnoteText"/>
        <w:tabs>
          <w:tab w:val="left" w:pos="284"/>
        </w:tabs>
        <w:ind w:firstLine="0"/>
      </w:pPr>
      <w:r>
        <w:rPr>
          <w:rStyle w:val="a1"/>
        </w:rPr>
        <w:endnoteRef/>
      </w:r>
      <w: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2">
    <w:p w:rsidR="006D1AA8" w:rsidRDefault="006D1AA8">
      <w:pPr>
        <w:pStyle w:val="EndnoteText"/>
        <w:tabs>
          <w:tab w:val="left" w:pos="284"/>
        </w:tabs>
        <w:ind w:firstLine="0"/>
      </w:pPr>
      <w:r>
        <w:rPr>
          <w:rStyle w:val="a1"/>
        </w:rPr>
        <w:endnoteRef/>
      </w:r>
      <w: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3">
    <w:p w:rsidR="006D1AA8" w:rsidRDefault="006D1AA8">
      <w:pPr>
        <w:pStyle w:val="EndnoteText"/>
        <w:tabs>
          <w:tab w:val="left" w:pos="284"/>
        </w:tabs>
        <w:ind w:firstLine="0"/>
      </w:pPr>
      <w:r>
        <w:rPr>
          <w:rStyle w:val="a1"/>
        </w:rPr>
        <w:endnoteRef/>
      </w:r>
      <w:r>
        <w:tab/>
        <w:t xml:space="preserve">Σημειώνεται ότι, σύμφωνα με το άρθρο 73 παρ. 3 περ. α  και β, </w:t>
      </w:r>
      <w:r>
        <w:rPr>
          <w:u w:val="single"/>
        </w:rPr>
        <w:t xml:space="preserve">εφόσον προβλέπεται στα έγγραφα της σύμβασης </w:t>
      </w:r>
      <w: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4">
    <w:p w:rsidR="006D1AA8" w:rsidRDefault="006D1AA8">
      <w:pPr>
        <w:pStyle w:val="EndnoteText"/>
        <w:tabs>
          <w:tab w:val="left" w:pos="284"/>
        </w:tabs>
        <w:ind w:firstLine="0"/>
      </w:pPr>
      <w:r>
        <w:rPr>
          <w:rStyle w:val="a1"/>
        </w:rPr>
        <w:endnoteRef/>
      </w:r>
      <w:r>
        <w:tab/>
        <w:t>Επαναλάβετε όσες φορές χρειάζεται.</w:t>
      </w:r>
    </w:p>
  </w:endnote>
  <w:endnote w:id="25">
    <w:p w:rsidR="006D1AA8" w:rsidRDefault="006D1AA8">
      <w:pPr>
        <w:pStyle w:val="EndnoteText"/>
        <w:tabs>
          <w:tab w:val="left" w:pos="284"/>
        </w:tabs>
        <w:ind w:firstLine="0"/>
      </w:pPr>
      <w:r>
        <w:rPr>
          <w:rStyle w:val="a1"/>
        </w:rPr>
        <w:endnoteRef/>
      </w:r>
      <w: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6">
    <w:p w:rsidR="006D1AA8" w:rsidRDefault="006D1AA8">
      <w:pPr>
        <w:pStyle w:val="EndnoteText"/>
        <w:tabs>
          <w:tab w:val="left" w:pos="284"/>
        </w:tabs>
        <w:ind w:firstLine="0"/>
      </w:pPr>
      <w:r>
        <w:rPr>
          <w:rStyle w:val="a1"/>
        </w:rPr>
        <w:endnoteRef/>
      </w:r>
      <w:r>
        <w:tab/>
        <w:t>. Η απόδοση όρων είναι σύμφωνη με την παρ. 4 του άρθρου 73 που διαφοροποιείται από τον Κανονισμό ΕΕΕΣ (Κανονισμός ΕΕ 2016/7)</w:t>
      </w:r>
    </w:p>
  </w:endnote>
  <w:endnote w:id="27">
    <w:p w:rsidR="006D1AA8" w:rsidRDefault="006D1AA8">
      <w:pPr>
        <w:pStyle w:val="EndnoteText"/>
        <w:tabs>
          <w:tab w:val="left" w:pos="284"/>
        </w:tabs>
        <w:ind w:firstLine="0"/>
      </w:pPr>
      <w:r>
        <w:rPr>
          <w:rStyle w:val="a1"/>
        </w:rPr>
        <w:endnoteRef/>
      </w:r>
      <w:r>
        <w:tab/>
        <w:t>Άρθρο 73 παρ. 5.</w:t>
      </w:r>
    </w:p>
  </w:endnote>
  <w:endnote w:id="28">
    <w:p w:rsidR="006D1AA8" w:rsidRDefault="006D1AA8">
      <w:pPr>
        <w:pStyle w:val="EndnoteText"/>
        <w:tabs>
          <w:tab w:val="left" w:pos="284"/>
        </w:tabs>
        <w:ind w:firstLine="0"/>
      </w:pPr>
      <w:r>
        <w:rPr>
          <w:rStyle w:val="a1"/>
        </w:rPr>
        <w:endnoteRef/>
      </w:r>
      <w:r>
        <w:tab/>
        <w:t>Εφόσον στα έγγραφα της σύμβασης γίνεται αναφορά σε συγκεκριμένη διάταξη, να συμπληρωθεί ανάλογα το ΤΕΥΔ πχ άρθρο 68 παρ. 2 ν. 3863/2010 .</w:t>
      </w:r>
    </w:p>
  </w:endnote>
  <w:endnote w:id="29">
    <w:p w:rsidR="006D1AA8" w:rsidRDefault="006D1AA8">
      <w:pPr>
        <w:pStyle w:val="EndnoteText"/>
        <w:tabs>
          <w:tab w:val="left" w:pos="284"/>
        </w:tabs>
        <w:ind w:firstLine="0"/>
      </w:pPr>
      <w:r>
        <w:rPr>
          <w:rStyle w:val="a1"/>
        </w:rPr>
        <w:endnoteRef/>
      </w:r>
      <w:r>
        <w:tab/>
        <w:t>Όπως προσδιορίζεται στο άρθρο 24 ή στα έγγραφα της σύμβασης</w:t>
      </w:r>
      <w:r>
        <w:rPr>
          <w:b/>
          <w:bCs/>
          <w:i/>
          <w:iCs/>
        </w:rPr>
        <w:t>.</w:t>
      </w:r>
    </w:p>
  </w:endnote>
  <w:endnote w:id="30">
    <w:p w:rsidR="006D1AA8" w:rsidRDefault="006D1AA8">
      <w:pPr>
        <w:pStyle w:val="EndnoteText"/>
        <w:tabs>
          <w:tab w:val="left" w:pos="284"/>
        </w:tabs>
        <w:ind w:firstLine="0"/>
      </w:pPr>
      <w:r>
        <w:rPr>
          <w:rStyle w:val="a1"/>
        </w:rPr>
        <w:endnoteRef/>
      </w:r>
      <w:r>
        <w:tab/>
        <w:t>Πρβλ άρθρο 48.</w:t>
      </w:r>
    </w:p>
  </w:endnote>
  <w:endnote w:id="31">
    <w:p w:rsidR="006D1AA8" w:rsidRDefault="006D1AA8">
      <w:pPr>
        <w:pStyle w:val="EndnoteText"/>
        <w:tabs>
          <w:tab w:val="left" w:pos="284"/>
        </w:tabs>
        <w:ind w:firstLine="0"/>
      </w:pPr>
      <w:r>
        <w:rPr>
          <w:rStyle w:val="a1"/>
        </w:rPr>
        <w:endnoteRef/>
      </w:r>
      <w:r>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32">
    <w:p w:rsidR="006D1AA8" w:rsidRDefault="006D1AA8">
      <w:pPr>
        <w:pStyle w:val="EndnoteText"/>
        <w:tabs>
          <w:tab w:val="left" w:pos="284"/>
        </w:tabs>
        <w:ind w:firstLine="0"/>
      </w:pPr>
      <w:r>
        <w:rPr>
          <w:rStyle w:val="a1"/>
        </w:rPr>
        <w:endnoteRef/>
      </w:r>
      <w:r>
        <w:tab/>
        <w:t>Για συμβάσεις έργου, η εκτιμώμενη αξία της οποίας υπερβαίνει το ένα εκατομμύριο (1.000.000) ευρώ εκτός ΦΠΑ (άρθρο 79 παρ. 2). Πρβλ  και άρθρο 375 παρ. 10.</w:t>
      </w:r>
    </w:p>
  </w:endnote>
  <w:endnote w:id="33">
    <w:p w:rsidR="006D1AA8" w:rsidRDefault="006D1AA8">
      <w:pPr>
        <w:pStyle w:val="EndnoteText"/>
        <w:tabs>
          <w:tab w:val="left" w:pos="284"/>
        </w:tabs>
        <w:ind w:firstLine="0"/>
      </w:pPr>
      <w:r>
        <w:rPr>
          <w:rStyle w:val="a1"/>
        </w:rPr>
        <w:endnoteRef/>
      </w:r>
      <w:r>
        <w:tab/>
        <w:t xml:space="preserve">Όπως περιγράφεται στο Παράρτημα </w:t>
      </w:r>
      <w:r>
        <w:rPr>
          <w:lang w:val="en-US"/>
        </w:rPr>
        <w:t>XI</w:t>
      </w:r>
      <w:r>
        <w:t xml:space="preserve"> του Προσαρτήματος Α, </w:t>
      </w:r>
      <w:r>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4">
    <w:p w:rsidR="006D1AA8" w:rsidRDefault="006D1AA8">
      <w:pPr>
        <w:pStyle w:val="EndnoteText"/>
        <w:tabs>
          <w:tab w:val="left" w:pos="284"/>
        </w:tabs>
        <w:ind w:firstLine="0"/>
      </w:pPr>
      <w:r>
        <w:rPr>
          <w:rStyle w:val="a1"/>
        </w:rPr>
        <w:endnoteRef/>
      </w:r>
      <w:r>
        <w:tab/>
        <w:t xml:space="preserve"> Μόνον εφόσον επιτρέπεται </w:t>
      </w:r>
      <w:r>
        <w:rPr>
          <w:b/>
          <w:bCs/>
          <w:i/>
          <w:iCs/>
        </w:rPr>
        <w:t xml:space="preserve">στη σχετική διακήρυξη ή στην πρόσκληση ή στα έγγραφα της σύμβασης που αναφέρονται στην διακήρυξη. </w:t>
      </w:r>
    </w:p>
  </w:endnote>
  <w:endnote w:id="35">
    <w:p w:rsidR="006D1AA8" w:rsidRDefault="006D1AA8">
      <w:pPr>
        <w:pStyle w:val="EndnoteText"/>
        <w:tabs>
          <w:tab w:val="left" w:pos="284"/>
        </w:tabs>
        <w:ind w:firstLine="0"/>
      </w:pPr>
      <w:r>
        <w:rPr>
          <w:rStyle w:val="a1"/>
        </w:rPr>
        <w:endnoteRef/>
      </w:r>
      <w:r>
        <w:tab/>
        <w:t xml:space="preserve"> Μόνον εφόσον επιτρέπεται στη σχετική διακήρυξη ή στην πρόσκληση ή στα έγγραφα της σύμβασης που αναφέρονται στην διακήρυξη</w:t>
      </w:r>
      <w:r>
        <w:rPr>
          <w:b/>
          <w:bCs/>
          <w:i/>
          <w:iCs/>
        </w:rPr>
        <w:t xml:space="preserve">. </w:t>
      </w:r>
    </w:p>
  </w:endnote>
  <w:endnote w:id="36">
    <w:p w:rsidR="006D1AA8" w:rsidRDefault="006D1AA8">
      <w:pPr>
        <w:pStyle w:val="EndnoteText"/>
        <w:tabs>
          <w:tab w:val="left" w:pos="284"/>
        </w:tabs>
        <w:ind w:firstLine="0"/>
      </w:pPr>
      <w:r>
        <w:rPr>
          <w:rStyle w:val="a1"/>
        </w:rPr>
        <w:endnoteRef/>
      </w:r>
      <w:r>
        <w:tab/>
        <w:t xml:space="preserve">Π.χ αναλογία μεταξύ περιουσιακών στοιχείων και υποχρεώσεων </w:t>
      </w:r>
    </w:p>
  </w:endnote>
  <w:endnote w:id="37">
    <w:p w:rsidR="006D1AA8" w:rsidRDefault="006D1AA8">
      <w:pPr>
        <w:pStyle w:val="EndnoteText"/>
        <w:tabs>
          <w:tab w:val="left" w:pos="284"/>
        </w:tabs>
        <w:ind w:firstLine="0"/>
      </w:pPr>
      <w:r>
        <w:rPr>
          <w:rStyle w:val="a1"/>
        </w:rPr>
        <w:endnoteRef/>
      </w:r>
      <w:r>
        <w:tab/>
        <w:t xml:space="preserve">Π.χ αναλογία μεταξύ περιουσιακών στοιχείων και υποχρεώσεων </w:t>
      </w:r>
    </w:p>
  </w:endnote>
  <w:endnote w:id="38">
    <w:p w:rsidR="006D1AA8" w:rsidRDefault="006D1AA8">
      <w:pPr>
        <w:pStyle w:val="EndnoteText"/>
        <w:tabs>
          <w:tab w:val="left" w:pos="284"/>
        </w:tabs>
        <w:ind w:firstLine="0"/>
      </w:pPr>
      <w:r>
        <w:rPr>
          <w:rStyle w:val="a1"/>
        </w:rPr>
        <w:endnoteRef/>
      </w:r>
      <w:r>
        <w:tab/>
        <w:t xml:space="preserve">Οι αναθέτουσες αρχές μπορούν να </w:t>
      </w:r>
      <w:r>
        <w:rPr>
          <w:b/>
          <w:bCs/>
        </w:rPr>
        <w:t>ζητούν</w:t>
      </w:r>
      <w:r>
        <w:t xml:space="preserve"> έως πέντε έτη και να </w:t>
      </w:r>
      <w:r>
        <w:rPr>
          <w:b/>
          <w:bCs/>
        </w:rPr>
        <w:t>επιτρέπουν</w:t>
      </w:r>
      <w:r>
        <w:t xml:space="preserve"> την τεκμηρίωση εμπειρίας  που </w:t>
      </w:r>
      <w:r>
        <w:rPr>
          <w:b/>
          <w:bCs/>
        </w:rPr>
        <w:t>υπερβαίνει</w:t>
      </w:r>
      <w:r>
        <w:t xml:space="preserve"> τα πέντε έτη.</w:t>
      </w:r>
    </w:p>
  </w:endnote>
  <w:endnote w:id="39">
    <w:p w:rsidR="006D1AA8" w:rsidRDefault="006D1AA8">
      <w:pPr>
        <w:pStyle w:val="EndnoteText"/>
        <w:tabs>
          <w:tab w:val="left" w:pos="284"/>
        </w:tabs>
        <w:ind w:firstLine="0"/>
      </w:pPr>
      <w:r>
        <w:rPr>
          <w:rStyle w:val="a1"/>
        </w:rPr>
        <w:endnoteRef/>
      </w:r>
      <w:r>
        <w:tab/>
        <w:t xml:space="preserve">Οι αναθέτουσες αρχές μπορούν να </w:t>
      </w:r>
      <w:r>
        <w:rPr>
          <w:b/>
          <w:bCs/>
        </w:rPr>
        <w:t>ζητούν</w:t>
      </w:r>
      <w:r>
        <w:t xml:space="preserve"> έως τρία έτη και να </w:t>
      </w:r>
      <w:r>
        <w:rPr>
          <w:b/>
          <w:bCs/>
        </w:rPr>
        <w:t>επιτρέπουν</w:t>
      </w:r>
      <w:r>
        <w:t xml:space="preserve"> την τεκμηρίωση εμπειρίας που </w:t>
      </w:r>
      <w:r>
        <w:rPr>
          <w:b/>
          <w:bCs/>
        </w:rPr>
        <w:t>υπερβαίνει</w:t>
      </w:r>
      <w:r>
        <w:t xml:space="preserve"> τα τρία έτη.</w:t>
      </w:r>
    </w:p>
  </w:endnote>
  <w:endnote w:id="40">
    <w:p w:rsidR="006D1AA8" w:rsidRDefault="006D1AA8">
      <w:pPr>
        <w:pStyle w:val="EndnoteText"/>
        <w:tabs>
          <w:tab w:val="left" w:pos="284"/>
        </w:tabs>
        <w:ind w:firstLine="0"/>
      </w:pPr>
      <w:r>
        <w:rPr>
          <w:rStyle w:val="a1"/>
        </w:rPr>
        <w:endnoteRef/>
      </w:r>
      <w:r>
        <w:tab/>
        <w:t xml:space="preserve">Πρέπει να απαριθμούνται </w:t>
      </w:r>
      <w:r>
        <w:rPr>
          <w:b/>
          <w:bCs/>
          <w:u w:val="single"/>
        </w:rPr>
        <w:t>όλοι</w:t>
      </w:r>
      <w:r>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41">
    <w:p w:rsidR="006D1AA8" w:rsidRDefault="006D1AA8">
      <w:pPr>
        <w:pStyle w:val="EndnoteText"/>
        <w:tabs>
          <w:tab w:val="left" w:pos="284"/>
        </w:tabs>
        <w:ind w:firstLine="0"/>
      </w:pPr>
      <w:r>
        <w:rPr>
          <w:rStyle w:val="a1"/>
        </w:rPr>
        <w:endnoteRef/>
      </w:r>
      <w:r>
        <w:tab/>
        <w:t>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II, ενότητα Γ, πρέπει να συμπληρώνονται χωριστά έντυπα ΤΕΥΔ.</w:t>
      </w:r>
    </w:p>
  </w:endnote>
  <w:endnote w:id="42">
    <w:p w:rsidR="006D1AA8" w:rsidRDefault="006D1AA8">
      <w:pPr>
        <w:pStyle w:val="EndnoteText"/>
        <w:tabs>
          <w:tab w:val="left" w:pos="284"/>
        </w:tabs>
        <w:ind w:firstLine="0"/>
      </w:pPr>
      <w:r>
        <w:rPr>
          <w:rStyle w:val="a1"/>
        </w:rPr>
        <w:endnoteRef/>
      </w:r>
      <w:r>
        <w:tab/>
        <w:t>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πάροχος υπηρεσιών.</w:t>
      </w:r>
    </w:p>
  </w:endnote>
  <w:endnote w:id="43">
    <w:p w:rsidR="006D1AA8" w:rsidRDefault="006D1AA8">
      <w:pPr>
        <w:pStyle w:val="EndnoteText"/>
        <w:tabs>
          <w:tab w:val="left" w:pos="284"/>
        </w:tabs>
        <w:ind w:firstLine="0"/>
      </w:pPr>
      <w:r>
        <w:rPr>
          <w:rStyle w:val="a1"/>
        </w:rPr>
        <w:endnoteRef/>
      </w:r>
      <w:r>
        <w:tab/>
        <w:t xml:space="preserve">Επισημαίνεται ότι εάν ο οικονομικός φορέας </w:t>
      </w:r>
      <w:r>
        <w:rPr>
          <w:b/>
          <w:bCs/>
          <w:u w:val="single"/>
        </w:rPr>
        <w:t>έχει</w:t>
      </w:r>
      <w:r>
        <w:t xml:space="preserve"> αποφασίσει να αναθέσει τμήμα της σύμβασης σε τρίτους υπό μορφή υπεργολαβίας </w:t>
      </w:r>
      <w:r>
        <w:rPr>
          <w:b/>
          <w:bCs/>
          <w:u w:val="single"/>
        </w:rPr>
        <w:t>και</w:t>
      </w:r>
      <w: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44">
    <w:p w:rsidR="006D1AA8" w:rsidRDefault="006D1AA8">
      <w:pPr>
        <w:pStyle w:val="EndnoteText"/>
        <w:tabs>
          <w:tab w:val="left" w:pos="284"/>
        </w:tabs>
        <w:ind w:firstLine="0"/>
      </w:pPr>
      <w:r>
        <w:rPr>
          <w:rStyle w:val="a1"/>
        </w:rPr>
        <w:endnoteRef/>
      </w:r>
      <w:r>
        <w:tab/>
        <w:t>Διευκρινίστε ποιο στοιχείο αφορά η απάντηση.</w:t>
      </w:r>
    </w:p>
  </w:endnote>
  <w:endnote w:id="45">
    <w:p w:rsidR="006D1AA8" w:rsidRDefault="006D1AA8">
      <w:pPr>
        <w:pStyle w:val="EndnoteText"/>
        <w:tabs>
          <w:tab w:val="left" w:pos="284"/>
        </w:tabs>
        <w:ind w:firstLine="0"/>
      </w:pPr>
      <w:r>
        <w:rPr>
          <w:rStyle w:val="a1"/>
        </w:rPr>
        <w:endnoteRef/>
      </w:r>
      <w:r>
        <w:tab/>
        <w:t>Επαναλάβετε όσες φορές χρειάζεται.</w:t>
      </w:r>
    </w:p>
  </w:endnote>
  <w:endnote w:id="46">
    <w:p w:rsidR="006D1AA8" w:rsidRDefault="006D1AA8">
      <w:pPr>
        <w:pStyle w:val="EndnoteText"/>
        <w:tabs>
          <w:tab w:val="left" w:pos="284"/>
        </w:tabs>
        <w:ind w:firstLine="0"/>
      </w:pPr>
      <w:r>
        <w:rPr>
          <w:rStyle w:val="a1"/>
        </w:rPr>
        <w:endnoteRef/>
      </w:r>
      <w:r>
        <w:tab/>
        <w:t>Επαναλάβετε όσες φορές χρειάζεται.</w:t>
      </w:r>
    </w:p>
  </w:endnote>
  <w:endnote w:id="47">
    <w:p w:rsidR="006D1AA8" w:rsidRDefault="006D1AA8">
      <w:pPr>
        <w:pStyle w:val="EndnoteText"/>
        <w:tabs>
          <w:tab w:val="left" w:pos="284"/>
        </w:tabs>
        <w:ind w:firstLine="0"/>
      </w:pPr>
      <w:r>
        <w:rPr>
          <w:rStyle w:val="a1"/>
        </w:rPr>
        <w:endnoteRef/>
      </w:r>
      <w:r>
        <w:tab/>
        <w:t>Πρβλ και άρθρο 1 ν. 4250/2014</w:t>
      </w:r>
    </w:p>
  </w:endnote>
  <w:endnote w:id="48">
    <w:p w:rsidR="006D1AA8" w:rsidRDefault="006D1AA8">
      <w:pPr>
        <w:pStyle w:val="EndnoteText"/>
        <w:tabs>
          <w:tab w:val="left" w:pos="284"/>
        </w:tabs>
        <w:ind w:firstLine="0"/>
      </w:pPr>
      <w:r>
        <w:rPr>
          <w:rStyle w:val="a1"/>
        </w:rPr>
        <w:endnoteRef/>
      </w:r>
      <w:r>
        <w:tab/>
        <w:t>Υπό την προϋπόθεση ότι ο οικονομικός φορέας έχει παράσχει τις απαραίτητες πληροφορίες (</w:t>
      </w:r>
      <w:r>
        <w:rPr>
          <w:i/>
          <w:iCs/>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t xml:space="preserve"> </w:t>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A00002EF" w:usb1="4000207B" w:usb2="00000000" w:usb3="00000000" w:csb0="0000009F" w:csb1="00000000"/>
  </w:font>
  <w:font w:name="Times New Roman">
    <w:panose1 w:val="02020603050405020304"/>
    <w:charset w:val="A1"/>
    <w:family w:val="roman"/>
    <w:pitch w:val="variable"/>
    <w:sig w:usb0="20002A87" w:usb1="80000000" w:usb2="00000008" w:usb3="00000000" w:csb0="000001FF" w:csb1="00000000"/>
  </w:font>
  <w:font w:name="Calibri Light">
    <w:panose1 w:val="00000000000000000000"/>
    <w:charset w:val="A1"/>
    <w:family w:val="swiss"/>
    <w:notTrueType/>
    <w:pitch w:val="variable"/>
    <w:sig w:usb0="00000083" w:usb1="00000000" w:usb2="00000000" w:usb3="00000000" w:csb0="00000009" w:csb1="00000000"/>
  </w:font>
  <w:font w:name="Cambria">
    <w:panose1 w:val="02040503050406030204"/>
    <w:charset w:val="A1"/>
    <w:family w:val="roman"/>
    <w:pitch w:val="variable"/>
    <w:sig w:usb0="A00002EF" w:usb1="4000004B" w:usb2="00000000" w:usb3="00000000" w:csb0="0000009F" w:csb1="00000000"/>
  </w:font>
  <w:font w:name="Trebuchet MS">
    <w:panose1 w:val="020B0603020202020204"/>
    <w:charset w:val="A1"/>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1AA8" w:rsidRDefault="006D1AA8">
    <w:pPr>
      <w:pStyle w:val="Footer"/>
      <w:shd w:val="clear" w:color="auto" w:fill="FFFFFF"/>
      <w:jc w:val="center"/>
    </w:pPr>
    <w:fldSimple w:instr=" PAGE ">
      <w:r>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1AA8" w:rsidRDefault="006D1AA8">
      <w:pPr>
        <w:spacing w:after="0" w:line="240" w:lineRule="auto"/>
      </w:pPr>
      <w:r>
        <w:separator/>
      </w:r>
    </w:p>
  </w:footnote>
  <w:footnote w:type="continuationSeparator" w:id="0">
    <w:p w:rsidR="006D1AA8" w:rsidRDefault="006D1AA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1AA8" w:rsidRDefault="006D1AA8">
    <w:pPr>
      <w:pStyle w:val="Header"/>
      <w:ind w:left="-1531" w:firstLine="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8"/>
    <w:lvl w:ilvl="0">
      <w:start w:val="1"/>
      <w:numFmt w:val="decimal"/>
      <w:lvlText w:val="%1."/>
      <w:lvlJc w:val="left"/>
      <w:pPr>
        <w:tabs>
          <w:tab w:val="num" w:pos="720"/>
        </w:tabs>
        <w:ind w:left="720" w:hanging="360"/>
      </w:pPr>
      <w:rPr>
        <w:rFonts w:ascii="Calibri" w:hAnsi="Calibri" w:cs="Calibri"/>
        <w:b w:val="0"/>
        <w:bCs w:val="0"/>
        <w:i w:val="0"/>
        <w:iCs w:val="0"/>
        <w:color w:val="000000"/>
        <w:sz w:val="22"/>
        <w:szCs w:val="22"/>
      </w:rPr>
    </w:lvl>
    <w:lvl w:ilvl="1">
      <w:start w:val="1"/>
      <w:numFmt w:val="decimal"/>
      <w:lvlText w:val="%2."/>
      <w:lvlJc w:val="left"/>
      <w:pPr>
        <w:tabs>
          <w:tab w:val="num" w:pos="1080"/>
        </w:tabs>
        <w:ind w:left="1080" w:hanging="360"/>
      </w:pPr>
      <w:rPr>
        <w:rFonts w:ascii="Times New Roman" w:hAnsi="Times New Roman" w:cs="Times New Roman"/>
      </w:rPr>
    </w:lvl>
    <w:lvl w:ilvl="2">
      <w:start w:val="1"/>
      <w:numFmt w:val="decimal"/>
      <w:lvlText w:val="%3."/>
      <w:lvlJc w:val="left"/>
      <w:pPr>
        <w:tabs>
          <w:tab w:val="num" w:pos="1440"/>
        </w:tabs>
        <w:ind w:left="1440" w:hanging="360"/>
      </w:pPr>
      <w:rPr>
        <w:rFonts w:ascii="Times New Roman" w:hAnsi="Times New Roman" w:cs="Times New Roman"/>
      </w:rPr>
    </w:lvl>
    <w:lvl w:ilvl="3">
      <w:start w:val="1"/>
      <w:numFmt w:val="decimal"/>
      <w:lvlText w:val="%4."/>
      <w:lvlJc w:val="left"/>
      <w:pPr>
        <w:tabs>
          <w:tab w:val="num" w:pos="1800"/>
        </w:tabs>
        <w:ind w:left="1800" w:hanging="360"/>
      </w:pPr>
      <w:rPr>
        <w:rFonts w:ascii="Times New Roman" w:hAnsi="Times New Roman" w:cs="Times New Roman"/>
      </w:rPr>
    </w:lvl>
    <w:lvl w:ilvl="4">
      <w:start w:val="1"/>
      <w:numFmt w:val="decimal"/>
      <w:lvlText w:val="%5."/>
      <w:lvlJc w:val="left"/>
      <w:pPr>
        <w:tabs>
          <w:tab w:val="num" w:pos="2160"/>
        </w:tabs>
        <w:ind w:left="2160" w:hanging="360"/>
      </w:pPr>
      <w:rPr>
        <w:rFonts w:ascii="Times New Roman" w:hAnsi="Times New Roman" w:cs="Times New Roman"/>
      </w:rPr>
    </w:lvl>
    <w:lvl w:ilvl="5">
      <w:start w:val="1"/>
      <w:numFmt w:val="decimal"/>
      <w:lvlText w:val="%6."/>
      <w:lvlJc w:val="left"/>
      <w:pPr>
        <w:tabs>
          <w:tab w:val="num" w:pos="2520"/>
        </w:tabs>
        <w:ind w:left="2520" w:hanging="360"/>
      </w:pPr>
      <w:rPr>
        <w:rFonts w:ascii="Times New Roman" w:hAnsi="Times New Roman" w:cs="Times New Roman"/>
      </w:rPr>
    </w:lvl>
    <w:lvl w:ilvl="6">
      <w:start w:val="1"/>
      <w:numFmt w:val="decimal"/>
      <w:lvlText w:val="%7."/>
      <w:lvlJc w:val="left"/>
      <w:pPr>
        <w:tabs>
          <w:tab w:val="num" w:pos="2880"/>
        </w:tabs>
        <w:ind w:left="2880" w:hanging="360"/>
      </w:pPr>
      <w:rPr>
        <w:rFonts w:ascii="Times New Roman" w:hAnsi="Times New Roman" w:cs="Times New Roman"/>
      </w:rPr>
    </w:lvl>
    <w:lvl w:ilvl="7">
      <w:start w:val="1"/>
      <w:numFmt w:val="decimal"/>
      <w:lvlText w:val="%8."/>
      <w:lvlJc w:val="left"/>
      <w:pPr>
        <w:tabs>
          <w:tab w:val="num" w:pos="3240"/>
        </w:tabs>
        <w:ind w:left="3240" w:hanging="360"/>
      </w:pPr>
      <w:rPr>
        <w:rFonts w:ascii="Times New Roman" w:hAnsi="Times New Roman" w:cs="Times New Roman"/>
      </w:rPr>
    </w:lvl>
    <w:lvl w:ilvl="8">
      <w:start w:val="1"/>
      <w:numFmt w:val="decimal"/>
      <w:lvlText w:val="%9."/>
      <w:lvlJc w:val="left"/>
      <w:pPr>
        <w:tabs>
          <w:tab w:val="num" w:pos="3600"/>
        </w:tabs>
        <w:ind w:left="3600" w:hanging="360"/>
      </w:pPr>
      <w:rPr>
        <w:rFonts w:ascii="Times New Roman" w:hAnsi="Times New Roman"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defaultTabStop w:val="720"/>
  <w:doNotHyphenateCaps/>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AA8"/>
    <w:rsid w:val="006D1AA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endnote text" w:unhideWhenUsed="0"/>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after="200" w:line="276" w:lineRule="auto"/>
      <w:ind w:firstLine="397"/>
      <w:jc w:val="both"/>
    </w:pPr>
    <w:rPr>
      <w:rFonts w:ascii="Calibri" w:hAnsi="Calibri" w:cs="Calibri"/>
      <w:kern w:val="1"/>
      <w:lang w:val="el-GR" w:eastAsia="zh-CN"/>
    </w:rPr>
  </w:style>
  <w:style w:type="paragraph" w:styleId="Heading1">
    <w:name w:val="heading 1"/>
    <w:basedOn w:val="Normal"/>
    <w:next w:val="Normal"/>
    <w:link w:val="Heading1Char"/>
    <w:uiPriority w:val="99"/>
    <w:qFormat/>
    <w:pPr>
      <w:keepNext/>
      <w:keepLines/>
      <w:spacing w:before="240" w:after="0"/>
      <w:outlineLvl w:val="0"/>
    </w:pPr>
    <w:rPr>
      <w:rFonts w:ascii="Calibri Light" w:hAnsi="Calibri Light" w:cs="Calibri Light"/>
      <w:sz w:val="32"/>
      <w:szCs w:val="32"/>
    </w:rPr>
  </w:style>
  <w:style w:type="character" w:default="1" w:styleId="DefaultParagraphFont">
    <w:name w:val="Default Paragraph Font"/>
    <w:uiPriority w:val="99"/>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Pr>
      <w:rFonts w:ascii="Calibri Light" w:hAnsi="Calibri Light" w:cs="Calibri Light"/>
      <w:color w:val="auto"/>
      <w:kern w:val="1"/>
      <w:sz w:val="32"/>
      <w:szCs w:val="32"/>
      <w:lang w:eastAsia="zh-CN"/>
    </w:rPr>
  </w:style>
  <w:style w:type="character" w:customStyle="1" w:styleId="a">
    <w:name w:val="Χαρακτήρες υποσημείωσης"/>
    <w:uiPriority w:val="99"/>
  </w:style>
  <w:style w:type="character" w:customStyle="1" w:styleId="a0">
    <w:name w:val="Σύμβολο υποσημείωσης"/>
    <w:uiPriority w:val="99"/>
    <w:rPr>
      <w:vertAlign w:val="superscript"/>
    </w:rPr>
  </w:style>
  <w:style w:type="character" w:customStyle="1" w:styleId="DeltaViewInsertion">
    <w:name w:val="DeltaView Insertion"/>
    <w:uiPriority w:val="99"/>
    <w:rPr>
      <w:b/>
      <w:bCs/>
      <w:i/>
      <w:iCs/>
      <w:spacing w:val="0"/>
      <w:lang w:val="el-GR"/>
    </w:rPr>
  </w:style>
  <w:style w:type="character" w:customStyle="1" w:styleId="NormalBoldChar">
    <w:name w:val="NormalBold Char"/>
    <w:uiPriority w:val="99"/>
    <w:rPr>
      <w:rFonts w:ascii="Times New Roman" w:hAnsi="Times New Roman" w:cs="Times New Roman"/>
      <w:b/>
      <w:bCs/>
      <w:sz w:val="24"/>
      <w:szCs w:val="24"/>
      <w:lang w:val="el-GR"/>
    </w:rPr>
  </w:style>
  <w:style w:type="character" w:customStyle="1" w:styleId="a1">
    <w:name w:val="Χαρακτήρες σημείωσης τέλους"/>
    <w:uiPriority w:val="99"/>
    <w:rPr>
      <w:vertAlign w:val="superscript"/>
    </w:rPr>
  </w:style>
  <w:style w:type="character" w:customStyle="1" w:styleId="1">
    <w:name w:val="Παραπομπή σημείωσης τέλους1"/>
    <w:uiPriority w:val="99"/>
    <w:rPr>
      <w:vertAlign w:val="superscript"/>
    </w:rPr>
  </w:style>
  <w:style w:type="paragraph" w:styleId="Header">
    <w:name w:val="header"/>
    <w:basedOn w:val="Normal"/>
    <w:link w:val="HeaderChar"/>
    <w:uiPriority w:val="99"/>
    <w:pPr>
      <w:suppressLineNumbers/>
      <w:tabs>
        <w:tab w:val="center" w:pos="4153"/>
        <w:tab w:val="right" w:pos="8306"/>
      </w:tabs>
      <w:spacing w:after="0" w:line="100" w:lineRule="atLeast"/>
      <w:ind w:firstLine="284"/>
    </w:pPr>
    <w:rPr>
      <w:sz w:val="20"/>
      <w:szCs w:val="20"/>
    </w:rPr>
  </w:style>
  <w:style w:type="character" w:customStyle="1" w:styleId="HeaderChar">
    <w:name w:val="Header Char"/>
    <w:basedOn w:val="DefaultParagraphFont"/>
    <w:link w:val="Header"/>
    <w:uiPriority w:val="99"/>
    <w:rPr>
      <w:rFonts w:ascii="Calibri" w:hAnsi="Calibri" w:cs="Calibri"/>
      <w:kern w:val="1"/>
      <w:sz w:val="20"/>
      <w:szCs w:val="20"/>
      <w:lang w:eastAsia="zh-CN"/>
    </w:rPr>
  </w:style>
  <w:style w:type="paragraph" w:styleId="Footer">
    <w:name w:val="footer"/>
    <w:basedOn w:val="Normal"/>
    <w:link w:val="FooterChar"/>
    <w:uiPriority w:val="99"/>
    <w:pPr>
      <w:suppressLineNumbers/>
      <w:tabs>
        <w:tab w:val="center" w:pos="4153"/>
        <w:tab w:val="right" w:pos="8306"/>
      </w:tabs>
      <w:spacing w:after="0" w:line="100" w:lineRule="atLeast"/>
    </w:pPr>
    <w:rPr>
      <w:sz w:val="16"/>
      <w:szCs w:val="16"/>
    </w:rPr>
  </w:style>
  <w:style w:type="character" w:customStyle="1" w:styleId="FooterChar">
    <w:name w:val="Footer Char"/>
    <w:basedOn w:val="DefaultParagraphFont"/>
    <w:link w:val="Footer"/>
    <w:uiPriority w:val="99"/>
    <w:rPr>
      <w:rFonts w:ascii="Calibri" w:hAnsi="Calibri" w:cs="Calibri"/>
      <w:kern w:val="1"/>
      <w:sz w:val="16"/>
      <w:szCs w:val="16"/>
      <w:lang w:eastAsia="zh-CN"/>
    </w:rPr>
  </w:style>
  <w:style w:type="paragraph" w:customStyle="1" w:styleId="ChapterTitle">
    <w:name w:val="ChapterTitle"/>
    <w:basedOn w:val="Normal"/>
    <w:next w:val="Normal"/>
    <w:uiPriority w:val="99"/>
    <w:pPr>
      <w:keepNext/>
      <w:spacing w:before="120" w:after="360"/>
      <w:ind w:firstLine="0"/>
      <w:jc w:val="center"/>
    </w:pPr>
    <w:rPr>
      <w:b/>
      <w:bCs/>
    </w:rPr>
  </w:style>
  <w:style w:type="paragraph" w:customStyle="1" w:styleId="SectionTitle">
    <w:name w:val="SectionTitle"/>
    <w:basedOn w:val="Normal"/>
    <w:next w:val="Heading1"/>
    <w:uiPriority w:val="99"/>
    <w:pPr>
      <w:keepNext/>
      <w:spacing w:before="120" w:after="360"/>
      <w:jc w:val="center"/>
    </w:pPr>
    <w:rPr>
      <w:b/>
      <w:bCs/>
      <w:smallCaps/>
      <w:sz w:val="28"/>
      <w:szCs w:val="28"/>
    </w:rPr>
  </w:style>
  <w:style w:type="paragraph" w:styleId="EndnoteText">
    <w:name w:val="endnote text"/>
    <w:basedOn w:val="Normal"/>
    <w:link w:val="EndnoteTextChar"/>
    <w:uiPriority w:val="99"/>
    <w:rPr>
      <w:sz w:val="20"/>
      <w:szCs w:val="20"/>
    </w:rPr>
  </w:style>
  <w:style w:type="character" w:customStyle="1" w:styleId="EndnoteTextChar">
    <w:name w:val="Endnote Text Char"/>
    <w:basedOn w:val="DefaultParagraphFont"/>
    <w:link w:val="EndnoteText"/>
    <w:uiPriority w:val="99"/>
    <w:rPr>
      <w:rFonts w:ascii="Calibri" w:hAnsi="Calibri" w:cs="Calibri"/>
      <w:kern w:val="1"/>
      <w:sz w:val="20"/>
      <w:szCs w:val="20"/>
      <w:lang w:eastAsia="zh-CN"/>
    </w:rPr>
  </w:style>
  <w:style w:type="character" w:styleId="Hyperlink">
    <w:name w:val="Hyperlink"/>
    <w:basedOn w:val="DefaultParagraphFont"/>
    <w:uiPriority w:val="99"/>
    <w:rPr>
      <w:rFonts w:ascii="Times New Roman" w:hAnsi="Times New Roman"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edessa.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27</Pages>
  <Words>4535</Words>
  <Characters>25851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2019-08-29T10:05:00Z</dcterms:created>
  <dcterms:modified xsi:type="dcterms:W3CDTF">2019-11-19T09:38:00Z</dcterms:modified>
</cp:coreProperties>
</file>