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85" w:rsidRDefault="00E10385">
      <w:pPr>
        <w:ind w:firstLine="0"/>
        <w:jc w:val="center"/>
      </w:pPr>
      <w:r>
        <w:rPr>
          <w:b/>
          <w:bCs/>
        </w:rPr>
        <w:t xml:space="preserve">ΤΥΠΟΠΟΙΗΜΕΝΟ ΕΝΤΥΠΟ ΥΠΕΥΘΥΝΗΣ ΔΗΛΩΣΗΣ </w:t>
      </w:r>
      <w:r>
        <w:rPr>
          <w:b/>
          <w:bCs/>
          <w:sz w:val="24"/>
          <w:szCs w:val="24"/>
        </w:rPr>
        <w:t>(TEΥΔ)</w:t>
      </w:r>
    </w:p>
    <w:p w:rsidR="00E10385" w:rsidRDefault="00E10385">
      <w:pPr>
        <w:jc w:val="center"/>
      </w:pPr>
      <w:r>
        <w:rPr>
          <w:b/>
          <w:bCs/>
          <w:sz w:val="24"/>
          <w:szCs w:val="24"/>
        </w:rPr>
        <w:t>[άρθρου 79 παρ. 4 ν. 4412/2016 (Α 147)]</w:t>
      </w:r>
    </w:p>
    <w:p w:rsidR="00E10385" w:rsidRDefault="00E10385">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E10385" w:rsidRDefault="00E10385">
      <w:pPr>
        <w:ind w:firstLine="0"/>
        <w:jc w:val="center"/>
      </w:pPr>
      <w:r>
        <w:rPr>
          <w:b/>
          <w:bCs/>
          <w:u w:val="single"/>
        </w:rPr>
        <w:t>Μέρος Ι: Πληροφορίες σχετικά με την αναθέτουσα αρχή/αναθέτοντα φορέα</w:t>
      </w:r>
      <w:r>
        <w:rPr>
          <w:rStyle w:val="1"/>
          <w:b/>
          <w:bCs/>
          <w:u w:val="single"/>
        </w:rPr>
        <w:endnoteReference w:id="1"/>
      </w:r>
      <w:r>
        <w:rPr>
          <w:b/>
          <w:bCs/>
          <w:u w:val="single"/>
        </w:rPr>
        <w:t xml:space="preserve">  και τη διαδικασία ανάθεσης</w:t>
      </w:r>
    </w:p>
    <w:p w:rsidR="00E10385" w:rsidRDefault="00E10385">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3" w:type="dxa"/>
        <w:tblLayout w:type="fixed"/>
        <w:tblCellMar>
          <w:top w:w="55" w:type="dxa"/>
          <w:left w:w="55" w:type="dxa"/>
          <w:bottom w:w="55" w:type="dxa"/>
          <w:right w:w="55" w:type="dxa"/>
        </w:tblCellMar>
        <w:tblLook w:val="0000"/>
      </w:tblPr>
      <w:tblGrid>
        <w:gridCol w:w="8965"/>
      </w:tblGrid>
      <w:tr w:rsidR="00E10385">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E10385" w:rsidRDefault="00E10385">
            <w:pPr>
              <w:spacing w:after="0"/>
              <w:ind w:firstLine="0"/>
            </w:pPr>
            <w:r>
              <w:rPr>
                <w:b/>
                <w:bCs/>
              </w:rPr>
              <w:t>Α: Ονομασία, διεύθυνση και στοιχεία επικοινωνίας της αναθέτουσας αρχής (αα)/ αναθέτοντα φορέα (αφ)</w:t>
            </w:r>
          </w:p>
          <w:p w:rsidR="00E10385" w:rsidRDefault="00E10385">
            <w:pPr>
              <w:spacing w:after="0"/>
              <w:ind w:firstLine="0"/>
            </w:pPr>
            <w:r>
              <w:t>- Ονομασία: [ΔΗΜΟΣ ΕΔΕΣΣΑΣ]</w:t>
            </w:r>
          </w:p>
          <w:p w:rsidR="00E10385" w:rsidRDefault="00E10385">
            <w:pPr>
              <w:spacing w:after="0"/>
              <w:ind w:firstLine="0"/>
            </w:pPr>
            <w:r>
              <w:t>- Κωδικός  Αναθέτουσας Αρχής / Αναθέτοντα Φορέα ΚΗΜΔΗΣ : 6086</w:t>
            </w:r>
          </w:p>
          <w:p w:rsidR="00E10385" w:rsidRDefault="00E10385">
            <w:pPr>
              <w:spacing w:after="0"/>
              <w:ind w:firstLine="0"/>
            </w:pPr>
            <w:r>
              <w:t xml:space="preserve">- Ταχυδρομική διεύθυνση / Πόλη / Ταχ. Κωδικός: </w:t>
            </w:r>
            <w:r>
              <w:rPr>
                <w:rFonts w:ascii="Cambria" w:hAnsi="Cambria" w:cs="Cambria"/>
                <w:b/>
                <w:bCs/>
              </w:rPr>
              <w:t xml:space="preserve">Πλατεία Αιγών 1 / </w:t>
            </w:r>
            <w:r>
              <w:rPr>
                <w:rFonts w:ascii="Cambria" w:hAnsi="Cambria" w:cs="Cambria"/>
                <w:b/>
                <w:bCs/>
                <w:spacing w:val="5"/>
              </w:rPr>
              <w:t>Δήμος</w:t>
            </w:r>
            <w:r>
              <w:rPr>
                <w:rFonts w:ascii="Cambria" w:hAnsi="Cambria" w:cs="Cambria"/>
                <w:b/>
                <w:bCs/>
                <w:spacing w:val="5"/>
                <w:lang w:eastAsia="el-GR"/>
              </w:rPr>
              <w:t xml:space="preserve"> </w:t>
            </w:r>
            <w:r>
              <w:rPr>
                <w:rFonts w:ascii="Cambria" w:hAnsi="Cambria" w:cs="Cambria"/>
                <w:b/>
                <w:bCs/>
                <w:spacing w:val="5"/>
              </w:rPr>
              <w:t>Έδεσσας/ 58200</w:t>
            </w:r>
          </w:p>
          <w:p w:rsidR="00E10385" w:rsidRDefault="00E10385">
            <w:pPr>
              <w:spacing w:after="0"/>
              <w:ind w:firstLine="0"/>
            </w:pPr>
            <w:r>
              <w:t xml:space="preserve">- Αρμόδιος για πληροφορίες: </w:t>
            </w:r>
            <w:r>
              <w:rPr>
                <w:rFonts w:ascii="Cambria" w:hAnsi="Cambria" w:cs="Cambria"/>
                <w:b/>
                <w:bCs/>
              </w:rPr>
              <w:t>Σάββας Νεσλεχανίδης</w:t>
            </w:r>
            <w:r>
              <w:t xml:space="preserve"> </w:t>
            </w:r>
          </w:p>
          <w:p w:rsidR="00E10385" w:rsidRDefault="00E10385">
            <w:pPr>
              <w:spacing w:after="0"/>
              <w:ind w:firstLine="0"/>
              <w:rPr>
                <w:rFonts w:ascii="Cambria" w:hAnsi="Cambria" w:cs="Cambria"/>
                <w:b/>
                <w:bCs/>
              </w:rPr>
            </w:pPr>
            <w:r>
              <w:t xml:space="preserve">- Τηλέφωνο: </w:t>
            </w:r>
            <w:r>
              <w:rPr>
                <w:rFonts w:ascii="Cambria" w:hAnsi="Cambria" w:cs="Cambria"/>
                <w:b/>
                <w:bCs/>
              </w:rPr>
              <w:t>2381350719</w:t>
            </w:r>
          </w:p>
          <w:p w:rsidR="00E10385" w:rsidRDefault="00E10385">
            <w:pPr>
              <w:spacing w:after="0"/>
              <w:ind w:firstLine="0"/>
            </w:pPr>
            <w:r>
              <w:t xml:space="preserve">- Ηλ. ταχυδρομείο: </w:t>
            </w:r>
            <w:r>
              <w:rPr>
                <w:b/>
                <w:bCs/>
                <w:lang w:val="en-US"/>
              </w:rPr>
              <w:t>snesle</w:t>
            </w:r>
            <w:r>
              <w:rPr>
                <w:rFonts w:ascii="Cambria" w:hAnsi="Cambria" w:cs="Cambria"/>
                <w:b/>
                <w:bCs/>
              </w:rPr>
              <w:t xml:space="preserve">@edessa.gr          </w:t>
            </w:r>
          </w:p>
          <w:p w:rsidR="00E10385" w:rsidRDefault="00E10385">
            <w:pPr>
              <w:spacing w:after="0"/>
              <w:ind w:firstLine="0"/>
            </w:pPr>
            <w:r>
              <w:t>- Διεύθυνση στο Διαδίκτυο (διεύθυνση δικτυακού τόπου) (</w:t>
            </w:r>
            <w:r>
              <w:rPr>
                <w:i/>
                <w:iCs/>
              </w:rPr>
              <w:t>εάν υπάρχει</w:t>
            </w:r>
            <w:r>
              <w:t xml:space="preserve">): </w:t>
            </w:r>
            <w:hyperlink r:id="rId7" w:history="1">
              <w:r>
                <w:rPr>
                  <w:rStyle w:val="Hyperlink"/>
                  <w:rFonts w:ascii="Cambria" w:hAnsi="Cambria" w:cs="Cambria"/>
                  <w:b/>
                  <w:bCs/>
                  <w:spacing w:val="5"/>
                </w:rPr>
                <w:t>www.</w:t>
              </w:r>
              <w:r>
                <w:rPr>
                  <w:rStyle w:val="Hyperlink"/>
                  <w:rFonts w:ascii="Cambria" w:hAnsi="Cambria" w:cs="Cambria"/>
                  <w:b/>
                  <w:bCs/>
                  <w:spacing w:val="5"/>
                  <w:lang w:val="en-US"/>
                </w:rPr>
                <w:t>edessa</w:t>
              </w:r>
              <w:r>
                <w:rPr>
                  <w:rStyle w:val="Hyperlink"/>
                  <w:rFonts w:ascii="Cambria" w:hAnsi="Cambria" w:cs="Cambria"/>
                  <w:b/>
                  <w:bCs/>
                  <w:spacing w:val="5"/>
                </w:rPr>
                <w:t>.gr</w:t>
              </w:r>
            </w:hyperlink>
          </w:p>
        </w:tc>
      </w:tr>
      <w:tr w:rsidR="00E10385">
        <w:tc>
          <w:tcPr>
            <w:tcW w:w="8965" w:type="dxa"/>
            <w:tcBorders>
              <w:top w:val="nil"/>
              <w:left w:val="single" w:sz="2" w:space="0" w:color="000000"/>
              <w:bottom w:val="single" w:sz="2" w:space="0" w:color="000000"/>
              <w:right w:val="single" w:sz="2" w:space="0" w:color="000000"/>
            </w:tcBorders>
            <w:shd w:val="clear" w:color="auto" w:fill="B2B2B2"/>
          </w:tcPr>
          <w:p w:rsidR="00E10385" w:rsidRDefault="00E10385">
            <w:pPr>
              <w:spacing w:after="0"/>
              <w:ind w:firstLine="0"/>
            </w:pPr>
            <w:r>
              <w:rPr>
                <w:b/>
                <w:bCs/>
              </w:rPr>
              <w:t>Β: Πληροφορίες σχετικά με τη διαδικασία σύναψης σύμβασης</w:t>
            </w:r>
          </w:p>
          <w:p w:rsidR="00E10385" w:rsidRDefault="00E10385">
            <w:pPr>
              <w:spacing w:after="0"/>
              <w:ind w:firstLine="0"/>
            </w:pPr>
            <w:r>
              <w:t xml:space="preserve">- Τίτλος ή σύντομη περιγραφή της δημόσιας σύμβασης (συμπεριλαμβανομένου του σχετικού </w:t>
            </w:r>
            <w:r>
              <w:rPr>
                <w:lang w:val="en-US"/>
              </w:rPr>
              <w:t>CPV</w:t>
            </w:r>
            <w:r>
              <w:t xml:space="preserve">): </w:t>
            </w:r>
          </w:p>
          <w:p w:rsidR="00E10385" w:rsidRDefault="00E10385">
            <w:pPr>
              <w:spacing w:after="0"/>
              <w:ind w:firstLine="0"/>
              <w:jc w:val="left"/>
              <w:rPr>
                <w:rFonts w:ascii="Trebuchet MS" w:hAnsi="Trebuchet MS" w:cs="Trebuchet MS"/>
                <w:b/>
                <w:bCs/>
                <w:sz w:val="21"/>
                <w:szCs w:val="21"/>
              </w:rPr>
            </w:pPr>
            <w:r>
              <w:rPr>
                <w:rFonts w:ascii="Trebuchet MS" w:hAnsi="Trebuchet MS" w:cs="Trebuchet MS"/>
                <w:b/>
                <w:bCs/>
                <w:sz w:val="21"/>
                <w:szCs w:val="21"/>
              </w:rPr>
              <w:t>«Τοπογραφική Αποτύπωση- Κτηματογράφηση της οδού Σαμαρίου – Ριζαρίου»</w:t>
            </w:r>
          </w:p>
          <w:p w:rsidR="00E10385" w:rsidRDefault="00E10385">
            <w:pPr>
              <w:ind w:firstLine="0"/>
            </w:pPr>
            <w:r>
              <w:rPr>
                <w:rFonts w:ascii="Cambria" w:hAnsi="Cambria" w:cs="Cambria"/>
                <w:b/>
                <w:bCs/>
              </w:rPr>
              <w:t xml:space="preserve">Εκτιμώμενης αξίας  8.417,61 € (πλέον Φ.Π.Α. 24  %)- </w:t>
            </w:r>
            <w:r>
              <w:rPr>
                <w:rFonts w:ascii="Cambria" w:hAnsi="Cambria" w:cs="Cambria"/>
                <w:b/>
                <w:bCs/>
                <w:lang w:val="en-US"/>
              </w:rPr>
              <w:t>CPV</w:t>
            </w:r>
            <w:r>
              <w:rPr>
                <w:rFonts w:ascii="Cambria" w:hAnsi="Cambria" w:cs="Cambria"/>
                <w:b/>
                <w:bCs/>
              </w:rPr>
              <w:t xml:space="preserve">: </w:t>
            </w:r>
            <w:r>
              <w:rPr>
                <w:b/>
                <w:bCs/>
              </w:rPr>
              <w:t>71320000-7</w:t>
            </w:r>
          </w:p>
          <w:p w:rsidR="00E10385" w:rsidRDefault="00E10385">
            <w:pPr>
              <w:spacing w:after="0"/>
              <w:ind w:firstLine="0"/>
            </w:pPr>
            <w:r>
              <w:t>- Κωδικός στο ΚΗΜΔΗΣ: [20</w:t>
            </w:r>
            <w:r>
              <w:rPr>
                <w:lang w:val="en-US"/>
              </w:rPr>
              <w:t>PROC</w:t>
            </w:r>
            <w:r>
              <w:t>007344908]</w:t>
            </w:r>
          </w:p>
          <w:p w:rsidR="00E10385" w:rsidRDefault="00E10385">
            <w:pPr>
              <w:spacing w:after="0"/>
              <w:ind w:firstLine="0"/>
              <w:rPr>
                <w:color w:val="000000"/>
              </w:rPr>
            </w:pPr>
            <w:r>
              <w:t xml:space="preserve">- Η σύμβαση αναφέρεται σε έργα, προμήθειες, ή υπηρεσίες : </w:t>
            </w:r>
            <w:ins w:id="0" w:author="ΛΟΥΚΙΑ ΣΙΒΑΡΟΠΟΥΛΟΥ" w:date="2017-12-14T10:34:00Z">
              <w:r>
                <w:rPr>
                  <w:color w:val="000000"/>
                </w:rPr>
                <w:t>ΜΕΛΕΤΕΣ</w:t>
              </w:r>
            </w:ins>
          </w:p>
          <w:p w:rsidR="00E10385" w:rsidRDefault="00E10385">
            <w:pPr>
              <w:spacing w:after="0"/>
              <w:ind w:firstLine="0"/>
            </w:pPr>
            <w:r>
              <w:t>- Εφόσον υφίστανται, ένδειξη ύπαρξης σχετικών τμημάτων : [ΟΧΙ]</w:t>
            </w:r>
          </w:p>
          <w:p w:rsidR="00E10385" w:rsidRDefault="00E10385">
            <w:pPr>
              <w:spacing w:after="0"/>
              <w:ind w:firstLine="0"/>
            </w:pPr>
            <w:r>
              <w:t>- Αριθμός αναφοράς που αποδίδεται στον φάκελο από την αναθέτουσα αρχή : Μ</w:t>
            </w:r>
            <w:r>
              <w:rPr>
                <w:rFonts w:ascii="Cambria" w:hAnsi="Cambria" w:cs="Cambria"/>
                <w:b/>
                <w:bCs/>
              </w:rPr>
              <w:t>ελέτη 41M/2020</w:t>
            </w:r>
          </w:p>
        </w:tc>
      </w:tr>
    </w:tbl>
    <w:p w:rsidR="00E10385" w:rsidRDefault="00E10385"/>
    <w:p w:rsidR="00E10385" w:rsidRDefault="00E10385">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E10385" w:rsidRDefault="00E10385">
      <w:pPr>
        <w:pageBreakBefore/>
        <w:ind w:firstLine="0"/>
        <w:jc w:val="center"/>
      </w:pPr>
      <w:r>
        <w:rPr>
          <w:b/>
          <w:bCs/>
          <w:u w:val="single"/>
        </w:rPr>
        <w:t>Μέρος II: Πληροφορίες σχετικά με τον οικονομικό φορέα</w:t>
      </w:r>
    </w:p>
    <w:p w:rsidR="00E10385" w:rsidRDefault="00E10385">
      <w:pPr>
        <w:ind w:firstLine="0"/>
        <w:jc w:val="center"/>
      </w:pPr>
      <w:r>
        <w:rPr>
          <w:b/>
          <w:bCs/>
        </w:rPr>
        <w:t>Α: Πληροφορίες σχετικά με τον οικονομικό φορέα</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before="120" w:after="0"/>
              <w:ind w:firstLine="0"/>
            </w:pPr>
            <w:r>
              <w:rPr>
                <w:b/>
                <w:bCs/>
                <w:i/>
                <w:iCs/>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Αριθμός φορολογικού μητρώου (ΑΦΜ):</w:t>
            </w:r>
          </w:p>
          <w:p w:rsidR="00E10385" w:rsidRDefault="00E10385">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rPr>
          <w:trHeight w:val="1533"/>
        </w:trPr>
        <w:tc>
          <w:tcPr>
            <w:tcW w:w="4479" w:type="dxa"/>
            <w:tcBorders>
              <w:top w:val="single" w:sz="4" w:space="0" w:color="000000"/>
              <w:left w:val="single" w:sz="4" w:space="0" w:color="000000"/>
              <w:bottom w:val="single" w:sz="4" w:space="0" w:color="000000"/>
              <w:right w:val="nil"/>
            </w:tcBorders>
          </w:tcPr>
          <w:p w:rsidR="00E10385" w:rsidRDefault="00E10385">
            <w:pPr>
              <w:shd w:val="clear" w:color="auto" w:fill="FFFFFF"/>
              <w:spacing w:after="0"/>
              <w:ind w:firstLine="0"/>
            </w:pPr>
            <w:r>
              <w:t>Αρμόδιος ή αρμόδιοι</w:t>
            </w:r>
            <w:r>
              <w:rPr>
                <w:rStyle w:val="a"/>
                <w:vertAlign w:val="superscript"/>
              </w:rPr>
              <w:endnoteReference w:id="2"/>
            </w:r>
            <w:r>
              <w:rPr>
                <w:rStyle w:val="a"/>
              </w:rPr>
              <w:t xml:space="preserve"> </w:t>
            </w:r>
            <w:r>
              <w:t>:</w:t>
            </w:r>
          </w:p>
          <w:p w:rsidR="00E10385" w:rsidRDefault="00E10385">
            <w:pPr>
              <w:spacing w:after="0"/>
              <w:ind w:firstLine="0"/>
            </w:pPr>
            <w:r>
              <w:t>Τηλέφωνο:</w:t>
            </w:r>
          </w:p>
          <w:p w:rsidR="00E10385" w:rsidRDefault="00E10385">
            <w:pPr>
              <w:spacing w:after="0"/>
              <w:ind w:firstLine="0"/>
            </w:pPr>
            <w:r>
              <w:t>Ηλ. ταχυδρομείο:</w:t>
            </w:r>
          </w:p>
          <w:p w:rsidR="00E10385" w:rsidRDefault="00E10385">
            <w:pPr>
              <w:spacing w:after="0"/>
              <w:ind w:firstLine="0"/>
            </w:pPr>
            <w:r>
              <w:t>Διεύθυνση στο Διαδίκτυο (διεύθυνση δικτυακού τόπου) (</w:t>
            </w:r>
            <w:r>
              <w:rPr>
                <w:i/>
                <w:iCs/>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p w:rsidR="00E10385" w:rsidRDefault="00E10385">
            <w:pPr>
              <w:spacing w:after="0"/>
              <w:ind w:firstLine="0"/>
            </w:pPr>
            <w:r>
              <w:t>[……]</w:t>
            </w:r>
          </w:p>
          <w:p w:rsidR="00E10385" w:rsidRDefault="00E10385">
            <w:pPr>
              <w:spacing w:after="0"/>
              <w:ind w:firstLine="0"/>
            </w:pPr>
            <w:r>
              <w:t>[……]</w:t>
            </w:r>
          </w:p>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Ο οικονομικός φορέας είναι πολύ μικρή, μικρή ή μεσαία επιχείρηση</w:t>
            </w:r>
            <w:r>
              <w:rPr>
                <w:rStyle w:val="a"/>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tc>
      </w:tr>
      <w:tr w:rsidR="00E10385">
        <w:tc>
          <w:tcPr>
            <w:tcW w:w="4479" w:type="dxa"/>
            <w:tcBorders>
              <w:top w:val="nil"/>
              <w:left w:val="single" w:sz="4" w:space="0" w:color="000000"/>
              <w:bottom w:val="single" w:sz="4" w:space="0" w:color="000000"/>
              <w:right w:val="nil"/>
            </w:tcBorders>
          </w:tcPr>
          <w:p w:rsidR="00E10385" w:rsidRDefault="00E10385">
            <w:pPr>
              <w:spacing w:after="0"/>
              <w:ind w:firstLine="0"/>
            </w:pPr>
            <w:r>
              <w:rPr>
                <w:b/>
                <w:bCs/>
                <w:u w:val="single"/>
              </w:rPr>
              <w:t>Μόνο σε περίπτωση προμήθειας κατ᾽ αποκλειστικότητα, του άρθρου 20:</w:t>
            </w:r>
            <w:r>
              <w:rPr>
                <w:b/>
                <w:bCs/>
              </w:rPr>
              <w:t xml:space="preserve"> </w:t>
            </w:r>
            <w:r>
              <w:t>ο οικονομικός φορέας είναι προστατευόμενο εργαστήριο, «κοινωνική επιχείρηση»</w:t>
            </w:r>
            <w:r>
              <w:rPr>
                <w:rStyle w:val="a"/>
                <w:vertAlign w:val="superscript"/>
              </w:rPr>
              <w:endnoteReference w:id="4"/>
            </w:r>
            <w:r>
              <w:t xml:space="preserve"> ή προβλέπει την εκτέλεση συμβάσεων στο πλαίσιο προγραμμάτων προστατευόμενης απασχόλησης;</w:t>
            </w:r>
          </w:p>
          <w:p w:rsidR="00E10385" w:rsidRDefault="00E10385">
            <w:pPr>
              <w:spacing w:after="0"/>
              <w:ind w:firstLine="0"/>
            </w:pPr>
            <w:r>
              <w:rPr>
                <w:b/>
                <w:bCs/>
                <w:color w:val="000000"/>
              </w:rPr>
              <w:t xml:space="preserve">Εάν </w:t>
            </w:r>
            <w:r>
              <w:rPr>
                <w:b/>
                <w:bCs/>
              </w:rPr>
              <w:t xml:space="preserve">ναι, </w:t>
            </w:r>
            <w:r>
              <w:t>ποιο είναι το αντίστοιχο ποσοστό των εργαζομένων με αναπηρία ή μειονεκτούντων εργαζομένων;</w:t>
            </w:r>
          </w:p>
          <w:p w:rsidR="00E10385" w:rsidRDefault="00E10385">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top w:val="nil"/>
              <w:left w:val="single" w:sz="4" w:space="0" w:color="000000"/>
              <w:bottom w:val="single" w:sz="4" w:space="0" w:color="000000"/>
              <w:right w:val="single" w:sz="4" w:space="0" w:color="000000"/>
            </w:tcBorders>
          </w:tcPr>
          <w:p w:rsidR="00E10385" w:rsidRDefault="00E10385">
            <w:pPr>
              <w:spacing w:after="0"/>
              <w:ind w:firstLine="0"/>
            </w:pPr>
            <w:r>
              <w:t>[ ] Ναι [] Όχι</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w:t>
            </w:r>
          </w:p>
          <w:p w:rsidR="00E10385" w:rsidRDefault="00E10385">
            <w:pPr>
              <w:spacing w:after="0"/>
              <w:ind w:firstLine="0"/>
            </w:pPr>
          </w:p>
          <w:p w:rsidR="00E10385" w:rsidRDefault="00E10385">
            <w:pPr>
              <w:spacing w:after="0"/>
              <w:ind w:firstLine="0"/>
            </w:pPr>
          </w:p>
          <w:p w:rsidR="00E10385" w:rsidRDefault="00E10385">
            <w:pPr>
              <w:spacing w:after="0"/>
              <w:ind w:firstLine="0"/>
            </w:pPr>
            <w:r>
              <w:t>[…...............]</w:t>
            </w:r>
          </w:p>
          <w:p w:rsidR="00E10385" w:rsidRDefault="00E10385">
            <w:pPr>
              <w:spacing w:after="0"/>
              <w:ind w:firstLine="0"/>
            </w:pPr>
            <w:r>
              <w:t>[….]</w:t>
            </w:r>
          </w:p>
        </w:tc>
      </w:tr>
      <w:tr w:rsidR="00E10385">
        <w:tc>
          <w:tcPr>
            <w:tcW w:w="4479" w:type="dxa"/>
            <w:tcBorders>
              <w:top w:val="nil"/>
              <w:left w:val="single" w:sz="4" w:space="0" w:color="000000"/>
              <w:bottom w:val="single" w:sz="4" w:space="0" w:color="000000"/>
              <w:right w:val="nil"/>
            </w:tcBorders>
          </w:tcPr>
          <w:p w:rsidR="00E10385" w:rsidRDefault="00E10385">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top w:val="nil"/>
              <w:left w:val="single" w:sz="4" w:space="0" w:color="000000"/>
              <w:bottom w:val="single" w:sz="4" w:space="0" w:color="000000"/>
              <w:right w:val="single" w:sz="4" w:space="0" w:color="000000"/>
            </w:tcBorders>
          </w:tcPr>
          <w:p w:rsidR="00E10385" w:rsidRDefault="00E10385">
            <w:pPr>
              <w:spacing w:after="0"/>
              <w:ind w:firstLine="0"/>
            </w:pPr>
            <w:r>
              <w:t>[] Ναι [] Όχι [] Άνευ αντικειμένου</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rPr>
              <w:t>Εάν ναι</w:t>
            </w:r>
            <w:r>
              <w:t>:</w:t>
            </w:r>
          </w:p>
          <w:p w:rsidR="00E10385" w:rsidRDefault="00E10385">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10385" w:rsidRDefault="00E10385">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10385" w:rsidRDefault="00E10385">
            <w:pPr>
              <w:spacing w:after="0"/>
              <w:ind w:firstLine="0"/>
            </w:pPr>
            <w:r>
              <w:t>β) Εάν το πιστοποιητικό εγγραφής ή η πιστοποίηση διατίθεται ηλεκτρονικά, αναφέρετε:</w:t>
            </w:r>
          </w:p>
          <w:p w:rsidR="00E10385" w:rsidRDefault="00E10385">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
                <w:vertAlign w:val="superscript"/>
              </w:rPr>
              <w:endnoteReference w:id="5"/>
            </w:r>
            <w:r>
              <w:t>:</w:t>
            </w:r>
          </w:p>
          <w:p w:rsidR="00E10385" w:rsidRDefault="00E10385">
            <w:pPr>
              <w:spacing w:after="0"/>
              <w:ind w:firstLine="0"/>
            </w:pPr>
            <w:r>
              <w:t>δ) Η εγγραφή ή η πιστοποίηση καλύπτει όλα τα απαιτούμενα κριτήρια επιλογής;</w:t>
            </w:r>
          </w:p>
          <w:p w:rsidR="00E10385" w:rsidRDefault="00E10385">
            <w:pPr>
              <w:spacing w:after="0"/>
              <w:ind w:firstLine="0"/>
            </w:pPr>
            <w:r>
              <w:rPr>
                <w:b/>
                <w:bCs/>
              </w:rPr>
              <w:t>Εάν όχι:</w:t>
            </w:r>
          </w:p>
          <w:p w:rsidR="00E10385" w:rsidRDefault="00E10385">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E10385" w:rsidRDefault="00E10385">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10385" w:rsidRDefault="00E10385">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α) [……]</w:t>
            </w:r>
          </w:p>
          <w:p w:rsidR="00E10385" w:rsidRDefault="00E10385">
            <w:pPr>
              <w:spacing w:after="0"/>
              <w:ind w:firstLine="0"/>
            </w:pPr>
          </w:p>
          <w:p w:rsidR="00E10385" w:rsidRDefault="00E10385">
            <w:pPr>
              <w:spacing w:after="0"/>
              <w:ind w:firstLine="0"/>
            </w:pPr>
          </w:p>
          <w:p w:rsidR="00E10385" w:rsidRDefault="00E10385">
            <w:pPr>
              <w:spacing w:after="0"/>
              <w:ind w:firstLine="0"/>
            </w:pPr>
            <w:r>
              <w:rPr>
                <w:i/>
                <w:iCs/>
              </w:rPr>
              <w:t>β) (διαδικτυακή διεύθυνση, αρχή ή φορέας έκδοσης, επακριβή στοιχεία αναφοράς των εγγράφων):[……][……][……][……]</w:t>
            </w:r>
          </w:p>
          <w:p w:rsidR="00E10385" w:rsidRDefault="00E10385">
            <w:pPr>
              <w:spacing w:after="0"/>
              <w:ind w:firstLine="0"/>
            </w:pPr>
            <w:r>
              <w:t>γ) [……]</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δ) [] Ναι [] Όχι</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ε) [] Ναι [] Όχι</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pPr>
            <w:r>
              <w:rPr>
                <w:i/>
                <w:iCs/>
              </w:rPr>
              <w:t>(διαδικτυακή διεύθυνση, αρχή ή φορέας έκδοσης, επακριβή στοιχεία αναφοράς των εγγράφων):</w:t>
            </w:r>
          </w:p>
          <w:p w:rsidR="00E10385" w:rsidRDefault="00E10385">
            <w:pPr>
              <w:spacing w:after="0"/>
              <w:ind w:firstLine="0"/>
            </w:pPr>
            <w:r>
              <w:rPr>
                <w:i/>
                <w:iCs/>
              </w:rPr>
              <w:t>[……][……][……][……]</w:t>
            </w:r>
          </w:p>
        </w:tc>
      </w:tr>
      <w:tr w:rsidR="00E10385">
        <w:tc>
          <w:tcPr>
            <w:tcW w:w="4479" w:type="dxa"/>
            <w:tcBorders>
              <w:top w:val="nil"/>
              <w:left w:val="single" w:sz="4" w:space="0" w:color="000000"/>
              <w:bottom w:val="single" w:sz="4" w:space="0" w:color="000000"/>
              <w:right w:val="nil"/>
            </w:tcBorders>
          </w:tcPr>
          <w:p w:rsidR="00E10385" w:rsidRDefault="00E10385">
            <w:pPr>
              <w:spacing w:before="120" w:after="0"/>
              <w:ind w:firstLine="0"/>
            </w:pPr>
            <w:r>
              <w:rPr>
                <w:b/>
                <w:bCs/>
                <w:i/>
                <w:iCs/>
              </w:rPr>
              <w:t>Τρόπος συμμετοχής:</w:t>
            </w:r>
          </w:p>
        </w:tc>
        <w:tc>
          <w:tcPr>
            <w:tcW w:w="4510" w:type="dxa"/>
            <w:tcBorders>
              <w:top w:val="nil"/>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Ο οικονομικός φορέας συμμετέχει στη διαδικασία σύναψης δημόσιας σύμβασης από κοινού με άλλους</w:t>
            </w:r>
            <w:r>
              <w:rPr>
                <w:rStyle w:val="a"/>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Ναι [] Όχι</w:t>
            </w:r>
          </w:p>
        </w:tc>
      </w:tr>
      <w:tr w:rsidR="00E1038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E10385" w:rsidRDefault="00E10385">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rPr>
              <w:t>Εάν ναι</w:t>
            </w:r>
            <w:r>
              <w:t>:</w:t>
            </w:r>
          </w:p>
          <w:p w:rsidR="00E10385" w:rsidRDefault="00E10385">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10385" w:rsidRDefault="00E10385">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10385" w:rsidRDefault="00E10385">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r>
              <w:t>α) [……]</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β) [……]</w:t>
            </w:r>
          </w:p>
          <w:p w:rsidR="00E10385" w:rsidRDefault="00E10385">
            <w:pPr>
              <w:spacing w:after="0"/>
              <w:ind w:firstLine="0"/>
            </w:pPr>
          </w:p>
          <w:p w:rsidR="00E10385" w:rsidRDefault="00E10385">
            <w:pPr>
              <w:spacing w:after="0"/>
              <w:ind w:firstLine="0"/>
            </w:pPr>
          </w:p>
          <w:p w:rsidR="00E10385" w:rsidRDefault="00E10385">
            <w:pPr>
              <w:spacing w:after="0"/>
              <w:ind w:firstLine="0"/>
            </w:pPr>
            <w:r>
              <w:t>γ)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w:t>
            </w:r>
          </w:p>
        </w:tc>
      </w:tr>
    </w:tbl>
    <w:p w:rsidR="00E10385" w:rsidRDefault="00E10385"/>
    <w:p w:rsidR="00E10385" w:rsidRDefault="00E10385">
      <w:pPr>
        <w:pageBreakBefore/>
        <w:ind w:firstLine="0"/>
        <w:jc w:val="center"/>
      </w:pPr>
      <w:r>
        <w:rPr>
          <w:b/>
          <w:bCs/>
        </w:rPr>
        <w:t>Β: Πληροφορίες σχετικά με τους νόμιμους εκπροσώπους του οικονομικού φορέα</w:t>
      </w:r>
    </w:p>
    <w:p w:rsidR="00E10385" w:rsidRDefault="00E10385">
      <w:pPr>
        <w:pBdr>
          <w:top w:val="single" w:sz="2" w:space="1" w:color="000000"/>
          <w:left w:val="single" w:sz="2" w:space="1" w:color="000000"/>
          <w:bottom w:val="single" w:sz="2" w:space="1" w:color="000000"/>
          <w:right w:val="single" w:sz="2" w:space="1" w:color="000000"/>
        </w:pBdr>
        <w:shd w:val="clear" w:color="auto" w:fill="FFFFFF"/>
        <w:ind w:firstLine="0"/>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Ονοματεπώνυμο</w:t>
            </w:r>
          </w:p>
          <w:p w:rsidR="00E10385" w:rsidRDefault="00E10385">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bl>
    <w:p w:rsidR="00E10385" w:rsidRDefault="00E10385">
      <w:pPr>
        <w:pStyle w:val="SectionTitle"/>
        <w:ind w:left="850" w:firstLine="0"/>
      </w:pPr>
    </w:p>
    <w:p w:rsidR="00E10385" w:rsidRDefault="00E10385">
      <w:pPr>
        <w:pageBreakBefore/>
        <w:ind w:left="850" w:firstLine="0"/>
        <w:jc w:val="center"/>
      </w:pPr>
      <w:r>
        <w:rPr>
          <w:b/>
          <w:bCs/>
        </w:rPr>
        <w:t>Γ: Πληροφορίες σχετικά με τη στήριξη στις ικανότητες άλλων ΦΟΡΕΩΝ</w:t>
      </w:r>
      <w:r>
        <w:rPr>
          <w:rStyle w:val="1"/>
          <w:b/>
          <w:bCs/>
        </w:rPr>
        <w:endnoteReference w:id="7"/>
      </w:r>
      <w:r>
        <w:t xml:space="preserve"> </w:t>
      </w:r>
    </w:p>
    <w:tbl>
      <w:tblPr>
        <w:tblW w:w="0" w:type="auto"/>
        <w:tblInd w:w="-106" w:type="dxa"/>
        <w:tblLayout w:type="fixed"/>
        <w:tblLook w:val="0000"/>
      </w:tblPr>
      <w:tblGrid>
        <w:gridCol w:w="4479"/>
        <w:gridCol w:w="4510"/>
      </w:tblGrid>
      <w:tr w:rsidR="00E10385">
        <w:trPr>
          <w:trHeight w:val="343"/>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Στήριξη:</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[]Ναι []Όχι</w:t>
            </w:r>
          </w:p>
        </w:tc>
      </w:tr>
    </w:tbl>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10385" w:rsidRDefault="00E10385">
      <w:pPr>
        <w:ind w:firstLine="0"/>
        <w:jc w:val="center"/>
      </w:pPr>
    </w:p>
    <w:p w:rsidR="00E10385" w:rsidRDefault="00E10385">
      <w:pPr>
        <w:pageBreakBefore/>
        <w:ind w:firstLine="0"/>
        <w:jc w:val="cente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10385" w:rsidRDefault="00E10385">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[]Ναι []Όχι</w:t>
            </w:r>
          </w:p>
          <w:p w:rsidR="00E10385" w:rsidRDefault="00E10385">
            <w:pPr>
              <w:spacing w:after="0"/>
              <w:ind w:firstLine="0"/>
            </w:pPr>
          </w:p>
          <w:p w:rsidR="00E10385" w:rsidRDefault="00E10385">
            <w:pPr>
              <w:spacing w:after="0"/>
              <w:ind w:firstLine="0"/>
            </w:pPr>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E10385" w:rsidRDefault="00E10385">
            <w:pPr>
              <w:spacing w:after="0"/>
              <w:ind w:firstLine="0"/>
            </w:pPr>
            <w:r>
              <w:t>[…]</w:t>
            </w:r>
          </w:p>
        </w:tc>
      </w:tr>
    </w:tbl>
    <w:p w:rsidR="00E10385" w:rsidRDefault="00E1038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10385" w:rsidRDefault="00E10385">
      <w:pPr>
        <w:pageBreakBefore/>
        <w:jc w:val="center"/>
      </w:pPr>
      <w:r>
        <w:rPr>
          <w:b/>
          <w:bCs/>
          <w:u w:val="single"/>
        </w:rPr>
        <w:t>Μέρος III: Λόγοι αποκλεισμού</w:t>
      </w:r>
    </w:p>
    <w:p w:rsidR="00E10385" w:rsidRDefault="00E10385">
      <w:pPr>
        <w:jc w:val="center"/>
      </w:pPr>
      <w:r>
        <w:rPr>
          <w:b/>
          <w:bCs/>
          <w:color w:val="000000"/>
        </w:rPr>
        <w:t>Α: Λόγοι αποκλεισμού που σχετίζονται με ποινικές καταδίκες</w:t>
      </w:r>
      <w:r>
        <w:rPr>
          <w:rStyle w:val="1"/>
          <w:color w:val="000000"/>
        </w:rPr>
        <w:endnoteReference w:id="8"/>
      </w:r>
    </w:p>
    <w:p w:rsidR="00E10385" w:rsidRDefault="00E10385">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E10385" w:rsidRDefault="00E1038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bCs/>
          <w:color w:val="000000"/>
        </w:rPr>
        <w:t>εγκληματική οργάνωση</w:t>
      </w:r>
      <w:r>
        <w:rPr>
          <w:rStyle w:val="a"/>
          <w:color w:val="000000"/>
          <w:vertAlign w:val="superscript"/>
        </w:rPr>
        <w:endnoteReference w:id="9"/>
      </w:r>
      <w:r>
        <w:rPr>
          <w:color w:val="000000"/>
        </w:rPr>
        <w:t>·</w:t>
      </w:r>
    </w:p>
    <w:p w:rsidR="00E10385" w:rsidRDefault="00E1038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δωροδοκία</w:t>
      </w:r>
      <w:r>
        <w:rPr>
          <w:rStyle w:val="1"/>
          <w:color w:val="000000"/>
        </w:rPr>
        <w:endnoteReference w:id="10"/>
      </w:r>
      <w:r>
        <w:rPr>
          <w:color w:val="000000"/>
          <w:vertAlign w:val="superscript"/>
        </w:rPr>
        <w:t>,</w:t>
      </w:r>
      <w:r>
        <w:rPr>
          <w:rStyle w:val="a"/>
          <w:color w:val="000000"/>
          <w:vertAlign w:val="superscript"/>
        </w:rPr>
        <w:endnoteReference w:id="11"/>
      </w:r>
      <w:r>
        <w:rPr>
          <w:color w:val="000000"/>
        </w:rPr>
        <w:t>·</w:t>
      </w:r>
    </w:p>
    <w:p w:rsidR="00E10385" w:rsidRDefault="00E1038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απάτη</w:t>
      </w:r>
      <w:r>
        <w:rPr>
          <w:rStyle w:val="a"/>
          <w:color w:val="000000"/>
          <w:vertAlign w:val="superscript"/>
        </w:rPr>
        <w:endnoteReference w:id="12"/>
      </w:r>
      <w:r>
        <w:rPr>
          <w:color w:val="000000"/>
        </w:rPr>
        <w:t>·</w:t>
      </w:r>
    </w:p>
    <w:p w:rsidR="00E10385" w:rsidRDefault="00E1038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τρομοκρατικά εγκλήματα ή εγκλήματα συνδεόμενα με τρομοκρατικές δραστηριότητες</w:t>
      </w:r>
      <w:r>
        <w:rPr>
          <w:rStyle w:val="a"/>
          <w:color w:val="000000"/>
          <w:vertAlign w:val="superscript"/>
        </w:rPr>
        <w:endnoteReference w:id="13"/>
      </w:r>
      <w:r>
        <w:rPr>
          <w:rStyle w:val="a"/>
          <w:color w:val="000000"/>
        </w:rPr>
        <w:t>·</w:t>
      </w:r>
    </w:p>
    <w:p w:rsidR="00E10385" w:rsidRDefault="00E1038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νομιμοποίηση εσόδων από παράνομες δραστηριότητες ή χρηματοδότηση της τρομοκρατίας</w:t>
      </w:r>
      <w:r>
        <w:rPr>
          <w:rStyle w:val="a"/>
          <w:color w:val="000000"/>
          <w:vertAlign w:val="superscript"/>
        </w:rPr>
        <w:endnoteReference w:id="14"/>
      </w:r>
      <w:r>
        <w:rPr>
          <w:color w:val="000000"/>
        </w:rPr>
        <w:t>·</w:t>
      </w:r>
    </w:p>
    <w:p w:rsidR="00E10385" w:rsidRDefault="00E1038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
          <w:b/>
          <w:bCs/>
          <w:color w:val="000000"/>
        </w:rPr>
        <w:t>παιδική εργασία και άλλες μορφές εμπορίας ανθρώπων</w:t>
      </w:r>
      <w:r>
        <w:rPr>
          <w:rStyle w:val="a"/>
          <w:color w:val="000000"/>
          <w:vertAlign w:val="superscript"/>
        </w:rPr>
        <w:endnoteReference w:id="15"/>
      </w:r>
      <w:r>
        <w:rPr>
          <w:rStyle w:val="a"/>
          <w:color w:val="000000"/>
        </w:rPr>
        <w:t>.</w:t>
      </w:r>
    </w:p>
    <w:tbl>
      <w:tblPr>
        <w:tblW w:w="0" w:type="auto"/>
        <w:tblInd w:w="-106" w:type="dxa"/>
        <w:tblLayout w:type="fixed"/>
        <w:tblLook w:val="0000"/>
      </w:tblPr>
      <w:tblGrid>
        <w:gridCol w:w="4479"/>
        <w:gridCol w:w="4510"/>
      </w:tblGrid>
      <w:tr w:rsidR="00E10385">
        <w:trPr>
          <w:trHeight w:val="855"/>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r>
              <w:rPr>
                <w:b/>
                <w:bCs/>
                <w:i/>
                <w:iCs/>
              </w:rPr>
              <w:t>Απάντηση:</w:t>
            </w:r>
          </w:p>
        </w:tc>
      </w:tr>
      <w:tr w:rsidR="00E10385">
        <w:tc>
          <w:tcPr>
            <w:tcW w:w="4479" w:type="dxa"/>
            <w:tcBorders>
              <w:top w:val="nil"/>
              <w:left w:val="single" w:sz="4" w:space="0" w:color="000000"/>
              <w:bottom w:val="single" w:sz="4" w:space="0" w:color="000000"/>
              <w:right w:val="nil"/>
            </w:tcBorders>
          </w:tcPr>
          <w:p w:rsidR="00E10385" w:rsidRDefault="00E10385">
            <w:pPr>
              <w:spacing w:after="0"/>
              <w:ind w:firstLine="0"/>
            </w:pPr>
            <w:r>
              <w:t xml:space="preserve">Υπάρχει αμετάκλητη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1"/>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tcPr>
          <w:p w:rsidR="00E10385" w:rsidRDefault="00E10385">
            <w:pPr>
              <w:spacing w:after="0"/>
              <w:ind w:firstLine="0"/>
            </w:pPr>
            <w:r>
              <w:t>[] Ναι [] Όχι</w:t>
            </w: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10385" w:rsidRDefault="00E10385">
            <w:pPr>
              <w:spacing w:after="0"/>
              <w:ind w:firstLine="0"/>
              <w:rPr>
                <w:b/>
                <w:bCs/>
              </w:rPr>
            </w:pPr>
            <w:r>
              <w:rPr>
                <w:i/>
                <w:iCs/>
              </w:rPr>
              <w:t>[……][……][……][……]</w:t>
            </w:r>
            <w:r>
              <w:rPr>
                <w:rStyle w:val="a"/>
                <w:vertAlign w:val="superscript"/>
              </w:rPr>
              <w:endnoteReference w:id="17"/>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rPr>
              <w:t>Εάν ναι</w:t>
            </w:r>
            <w:r>
              <w:t>, αναφέρετε</w:t>
            </w:r>
            <w:r>
              <w:rPr>
                <w:rStyle w:val="a"/>
                <w:vertAlign w:val="superscript"/>
              </w:rPr>
              <w:endnoteReference w:id="18"/>
            </w:r>
            <w:r>
              <w:t>:</w:t>
            </w:r>
          </w:p>
          <w:p w:rsidR="00E10385" w:rsidRDefault="00E10385">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10385" w:rsidRDefault="00E10385">
            <w:pPr>
              <w:spacing w:after="0"/>
              <w:ind w:firstLine="0"/>
              <w:jc w:val="left"/>
            </w:pPr>
            <w:r>
              <w:t>β) Προσδιορίστε ποιος έχει καταδικαστεί [ ]·</w:t>
            </w:r>
          </w:p>
          <w:p w:rsidR="00E10385" w:rsidRDefault="00E10385">
            <w:pPr>
              <w:spacing w:after="0"/>
              <w:ind w:firstLine="0"/>
            </w:pPr>
            <w:r>
              <w:rPr>
                <w:b/>
                <w:bCs/>
              </w:rPr>
              <w:t>γ) 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jc w:val="left"/>
            </w:pPr>
          </w:p>
          <w:p w:rsidR="00E10385" w:rsidRDefault="00E10385">
            <w:pPr>
              <w:spacing w:after="0"/>
              <w:ind w:firstLine="0"/>
              <w:jc w:val="left"/>
            </w:pPr>
            <w:r>
              <w:t xml:space="preserve">α) Ημερομηνία:[   ], </w:t>
            </w:r>
          </w:p>
          <w:p w:rsidR="00E10385" w:rsidRDefault="00E10385">
            <w:pPr>
              <w:spacing w:after="0"/>
              <w:ind w:firstLine="0"/>
              <w:jc w:val="left"/>
            </w:pPr>
            <w:r>
              <w:t xml:space="preserve">σημείο-(-α): [   ], </w:t>
            </w:r>
          </w:p>
          <w:p w:rsidR="00E10385" w:rsidRDefault="00E10385">
            <w:pPr>
              <w:spacing w:after="0"/>
              <w:ind w:firstLine="0"/>
              <w:jc w:val="left"/>
            </w:pPr>
            <w:r>
              <w:t>λόγος(-οι):[   ]</w:t>
            </w:r>
          </w:p>
          <w:p w:rsidR="00E10385" w:rsidRDefault="00E10385">
            <w:pPr>
              <w:spacing w:after="0"/>
              <w:ind w:firstLine="0"/>
              <w:jc w:val="left"/>
            </w:pPr>
          </w:p>
          <w:p w:rsidR="00E10385" w:rsidRDefault="00E10385">
            <w:pPr>
              <w:spacing w:after="0"/>
              <w:ind w:firstLine="0"/>
              <w:jc w:val="left"/>
            </w:pPr>
            <w:r>
              <w:t>β) [……]</w:t>
            </w:r>
          </w:p>
          <w:p w:rsidR="00E10385" w:rsidRDefault="00E10385">
            <w:pPr>
              <w:spacing w:after="0"/>
              <w:ind w:firstLine="0"/>
              <w:jc w:val="left"/>
            </w:pPr>
            <w:r>
              <w:t>γ) Διάρκεια της περιόδου αποκλεισμού [……] και σχετικό(-ά) σημείο(-α) [   ]</w:t>
            </w:r>
          </w:p>
          <w:p w:rsidR="00E10385" w:rsidRDefault="00E10385">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10385" w:rsidRDefault="00E10385">
            <w:pPr>
              <w:spacing w:after="0"/>
              <w:ind w:firstLine="0"/>
            </w:pPr>
            <w:r>
              <w:rPr>
                <w:i/>
                <w:iCs/>
              </w:rPr>
              <w:t>[……][……][……][……]</w:t>
            </w:r>
            <w:r>
              <w:rPr>
                <w:rStyle w:val="a"/>
                <w:vertAlign w:val="superscript"/>
              </w:rPr>
              <w:endnoteReference w:id="19"/>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lang w:eastAsia="zh-CN"/>
              </w:rPr>
              <w:t>αυτοκάθαρση»)</w:t>
            </w:r>
            <w:r>
              <w:rPr>
                <w:rStyle w:val="NormalBoldChar"/>
                <w:b w:val="0"/>
                <w:bCs w:val="0"/>
                <w:vertAlign w:val="superscript"/>
                <w:lang w:eastAsia="zh-CN"/>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xml:space="preserve">[] Ναι [] Όχι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rPr>
              <w:t>Εάν ναι,</w:t>
            </w:r>
            <w:r>
              <w:t xml:space="preserve"> περιγράψτε τα μέτρα που λήφθηκαν</w:t>
            </w:r>
            <w:r>
              <w:rPr>
                <w:rStyle w:val="a"/>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bl>
    <w:p w:rsidR="00E10385" w:rsidRDefault="00E10385">
      <w:pPr>
        <w:pStyle w:val="SectionTitle"/>
      </w:pPr>
    </w:p>
    <w:p w:rsidR="00E10385" w:rsidRDefault="00E10385">
      <w:pPr>
        <w:pageBreakBefore/>
        <w:ind w:firstLine="0"/>
        <w:jc w:val="center"/>
      </w:pPr>
      <w:r>
        <w:rPr>
          <w:b/>
          <w:bCs/>
        </w:rPr>
        <w:t xml:space="preserve">Β: Λόγοι που σχετίζονται με την καταβολή φόρων ή εισφορών κοινωνικής ασφάλισης </w:t>
      </w:r>
    </w:p>
    <w:tbl>
      <w:tblPr>
        <w:tblW w:w="0" w:type="auto"/>
        <w:tblInd w:w="2" w:type="dxa"/>
        <w:tblLayout w:type="fixed"/>
        <w:tblCellMar>
          <w:left w:w="0" w:type="dxa"/>
          <w:right w:w="0" w:type="dxa"/>
        </w:tblCellMar>
        <w:tblLook w:val="0000"/>
      </w:tblPr>
      <w:tblGrid>
        <w:gridCol w:w="4475"/>
        <w:gridCol w:w="2247"/>
        <w:gridCol w:w="2258"/>
        <w:gridCol w:w="9"/>
      </w:tblGrid>
      <w:tr w:rsidR="00E10385">
        <w:trPr>
          <w:gridAfter w:val="1"/>
          <w:wAfter w:w="9" w:type="dxa"/>
        </w:trPr>
        <w:tc>
          <w:tcPr>
            <w:tcW w:w="4475"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tcPr>
          <w:p w:rsidR="00E10385" w:rsidRDefault="00E10385">
            <w:pPr>
              <w:spacing w:after="0"/>
              <w:ind w:firstLine="0"/>
            </w:pPr>
            <w:r>
              <w:rPr>
                <w:b/>
                <w:bCs/>
                <w:i/>
                <w:iCs/>
              </w:rPr>
              <w:t>Απάντηση:</w:t>
            </w:r>
          </w:p>
        </w:tc>
      </w:tr>
      <w:tr w:rsidR="00E10385">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1"/>
              </w:rPr>
              <w:endnoteReference w:id="22"/>
            </w:r>
            <w:r>
              <w:rPr>
                <w:b/>
                <w:bCs/>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xml:space="preserve">[] Ναι [] Όχι </w:t>
            </w:r>
          </w:p>
        </w:tc>
      </w:tr>
      <w:tr w:rsidR="00E10385">
        <w:tblPrEx>
          <w:tblCellMar>
            <w:left w:w="108" w:type="dxa"/>
            <w:right w:w="108" w:type="dxa"/>
          </w:tblCellMar>
        </w:tblPrEx>
        <w:trPr>
          <w:cantSplit/>
          <w:trHeight w:val="988"/>
        </w:trPr>
        <w:tc>
          <w:tcPr>
            <w:tcW w:w="4475" w:type="dxa"/>
            <w:vMerge w:val="restart"/>
            <w:tcBorders>
              <w:top w:val="single" w:sz="4" w:space="0" w:color="000000"/>
              <w:left w:val="single" w:sz="4" w:space="0" w:color="000000"/>
              <w:bottom w:val="single" w:sz="4" w:space="0" w:color="000000"/>
              <w:right w:val="nil"/>
            </w:tcBorders>
          </w:tcPr>
          <w:p w:rsidR="00E10385" w:rsidRDefault="00E10385">
            <w:pPr>
              <w:snapToGrid w:val="0"/>
              <w:spacing w:after="0"/>
              <w:ind w:firstLine="0"/>
            </w:pPr>
          </w:p>
          <w:p w:rsidR="00E10385" w:rsidRDefault="00E10385">
            <w:pPr>
              <w:snapToGrid w:val="0"/>
              <w:spacing w:after="0"/>
              <w:ind w:firstLine="0"/>
            </w:pPr>
          </w:p>
          <w:p w:rsidR="00E10385" w:rsidRDefault="00E10385">
            <w:pPr>
              <w:snapToGrid w:val="0"/>
              <w:spacing w:after="0"/>
              <w:ind w:firstLine="0"/>
            </w:pPr>
          </w:p>
          <w:p w:rsidR="00E10385" w:rsidRDefault="00E10385">
            <w:pPr>
              <w:snapToGrid w:val="0"/>
              <w:spacing w:after="0"/>
              <w:ind w:firstLine="0"/>
            </w:pPr>
            <w:r>
              <w:t xml:space="preserve">Εάν όχι αναφέρετε: </w:t>
            </w:r>
          </w:p>
          <w:p w:rsidR="00E10385" w:rsidRDefault="00E10385">
            <w:pPr>
              <w:snapToGrid w:val="0"/>
              <w:spacing w:after="0"/>
              <w:ind w:firstLine="0"/>
            </w:pPr>
            <w:r>
              <w:t>α) Χώρα ή κράτος μέλος για το οποίο πρόκειται:</w:t>
            </w:r>
          </w:p>
          <w:p w:rsidR="00E10385" w:rsidRDefault="00E10385">
            <w:pPr>
              <w:snapToGrid w:val="0"/>
              <w:spacing w:after="0"/>
              <w:ind w:firstLine="0"/>
            </w:pPr>
            <w:r>
              <w:t>β) Ποιο είναι το σχετικό ποσό;</w:t>
            </w:r>
          </w:p>
          <w:p w:rsidR="00E10385" w:rsidRDefault="00E10385">
            <w:pPr>
              <w:snapToGrid w:val="0"/>
              <w:spacing w:after="0"/>
              <w:ind w:firstLine="0"/>
            </w:pPr>
            <w:r>
              <w:t>γ)Πως διαπιστώθηκε η αθέτηση των υποχρεώσεων;</w:t>
            </w:r>
          </w:p>
          <w:p w:rsidR="00E10385" w:rsidRDefault="00E10385">
            <w:pPr>
              <w:snapToGrid w:val="0"/>
              <w:spacing w:after="0"/>
              <w:ind w:firstLine="0"/>
            </w:pPr>
            <w:r>
              <w:t>1) Μέσω δικαστικής ή διοικητικής απόφασης;</w:t>
            </w:r>
          </w:p>
          <w:p w:rsidR="00E10385" w:rsidRDefault="00E10385">
            <w:pPr>
              <w:snapToGrid w:val="0"/>
              <w:spacing w:after="0"/>
              <w:ind w:firstLine="0"/>
            </w:pPr>
            <w:r>
              <w:rPr>
                <w:b/>
                <w:bCs/>
              </w:rPr>
              <w:t xml:space="preserve">- </w:t>
            </w:r>
            <w:r>
              <w:t>Η εν λόγω απόφαση είναι τελεσίδικη και δεσμευτική;</w:t>
            </w:r>
          </w:p>
          <w:p w:rsidR="00E10385" w:rsidRDefault="00E10385">
            <w:pPr>
              <w:snapToGrid w:val="0"/>
              <w:spacing w:after="0"/>
              <w:ind w:firstLine="0"/>
            </w:pPr>
            <w:r>
              <w:t>- Αναφέρατε την ημερομηνία καταδίκης ή έκδοσης απόφασης</w:t>
            </w:r>
          </w:p>
          <w:p w:rsidR="00E10385" w:rsidRDefault="00E10385">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10385" w:rsidRDefault="00E10385">
            <w:pPr>
              <w:snapToGrid w:val="0"/>
              <w:spacing w:after="0"/>
              <w:ind w:firstLine="0"/>
              <w:jc w:val="left"/>
            </w:pPr>
            <w:r>
              <w:t>2) Με άλλα μέσα; Διευκρινήστε:</w:t>
            </w:r>
          </w:p>
          <w:p w:rsidR="00E10385" w:rsidRDefault="00E10385">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
              </w:rPr>
              <w:endnoteReference w:id="23"/>
            </w:r>
          </w:p>
        </w:tc>
        <w:tc>
          <w:tcPr>
            <w:tcW w:w="2247" w:type="dxa"/>
            <w:tcBorders>
              <w:top w:val="single" w:sz="4" w:space="0" w:color="000000"/>
              <w:left w:val="single" w:sz="4" w:space="0" w:color="000000"/>
              <w:bottom w:val="single" w:sz="4" w:space="0" w:color="000000"/>
              <w:right w:val="nil"/>
            </w:tcBorders>
          </w:tcPr>
          <w:p w:rsidR="00E10385" w:rsidRDefault="00E10385">
            <w:pPr>
              <w:spacing w:after="0"/>
              <w:ind w:firstLine="0"/>
              <w:jc w:val="left"/>
            </w:pPr>
            <w:r>
              <w:rPr>
                <w:b/>
                <w:bCs/>
              </w:rPr>
              <w:t>ΦΟΡΟΙ</w:t>
            </w:r>
          </w:p>
          <w:p w:rsidR="00E10385" w:rsidRDefault="00E10385">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rPr>
                <w:b/>
                <w:bCs/>
              </w:rPr>
              <w:t>ΕΙΣΦΟΡΕΣ ΚΟΙΝΩΝΙΚΗΣ ΑΣΦΑΛΙΣΗΣ</w:t>
            </w:r>
          </w:p>
        </w:tc>
      </w:tr>
      <w:tr w:rsidR="00E10385">
        <w:tblPrEx>
          <w:tblCellMar>
            <w:left w:w="108" w:type="dxa"/>
            <w:right w:w="108" w:type="dxa"/>
          </w:tblCellMar>
        </w:tblPrEx>
        <w:trPr>
          <w:cantSplit/>
          <w:trHeight w:val="988"/>
        </w:trPr>
        <w:tc>
          <w:tcPr>
            <w:tcW w:w="4475" w:type="dxa"/>
            <w:vMerge/>
            <w:tcBorders>
              <w:top w:val="nil"/>
              <w:left w:val="single" w:sz="4" w:space="0" w:color="000000"/>
              <w:bottom w:val="single" w:sz="4" w:space="0" w:color="000000"/>
              <w:right w:val="nil"/>
            </w:tcBorders>
          </w:tcPr>
          <w:p w:rsidR="00E10385" w:rsidRDefault="00E10385">
            <w:pPr>
              <w:snapToGrid w:val="0"/>
              <w:spacing w:after="0"/>
              <w:ind w:firstLine="0"/>
            </w:pPr>
          </w:p>
        </w:tc>
        <w:tc>
          <w:tcPr>
            <w:tcW w:w="2247" w:type="dxa"/>
            <w:tcBorders>
              <w:top w:val="nil"/>
              <w:left w:val="single" w:sz="4" w:space="0" w:color="000000"/>
              <w:bottom w:val="single" w:sz="4" w:space="0" w:color="000000"/>
              <w:right w:val="nil"/>
            </w:tcBorders>
          </w:tcPr>
          <w:p w:rsidR="00E10385" w:rsidRDefault="00E10385">
            <w:pPr>
              <w:snapToGrid w:val="0"/>
              <w:spacing w:after="0"/>
              <w:ind w:firstLine="0"/>
            </w:pPr>
          </w:p>
          <w:p w:rsidR="00E10385" w:rsidRDefault="00E10385">
            <w:pPr>
              <w:spacing w:after="0"/>
              <w:ind w:firstLine="0"/>
            </w:pPr>
            <w:r>
              <w:t>α)[……]·</w:t>
            </w:r>
          </w:p>
          <w:p w:rsidR="00E10385" w:rsidRDefault="00E10385">
            <w:pPr>
              <w:spacing w:after="0"/>
              <w:ind w:firstLine="0"/>
            </w:pPr>
          </w:p>
          <w:p w:rsidR="00E10385" w:rsidRDefault="00E10385">
            <w:pPr>
              <w:spacing w:after="0"/>
              <w:ind w:firstLine="0"/>
            </w:pPr>
            <w:r>
              <w:t>β)[……]</w:t>
            </w:r>
          </w:p>
          <w:p w:rsidR="00E10385" w:rsidRDefault="00E10385">
            <w:pPr>
              <w:spacing w:after="0"/>
              <w:ind w:firstLine="0"/>
            </w:pPr>
          </w:p>
          <w:p w:rsidR="00E10385" w:rsidRDefault="00E10385">
            <w:pPr>
              <w:spacing w:after="0"/>
              <w:ind w:firstLine="0"/>
            </w:pPr>
          </w:p>
          <w:p w:rsidR="00E10385" w:rsidRDefault="00E10385">
            <w:pPr>
              <w:spacing w:after="0"/>
              <w:ind w:firstLine="0"/>
            </w:pPr>
            <w:r>
              <w:t xml:space="preserve">γ.1) [] Ναι [] Όχι </w:t>
            </w:r>
          </w:p>
          <w:p w:rsidR="00E10385" w:rsidRDefault="00E10385">
            <w:pPr>
              <w:spacing w:after="0"/>
              <w:ind w:firstLine="0"/>
            </w:pPr>
            <w:r>
              <w:t xml:space="preserve">-[] Ναι [] Όχι </w:t>
            </w:r>
          </w:p>
          <w:p w:rsidR="00E10385" w:rsidRDefault="00E10385">
            <w:pPr>
              <w:spacing w:after="0"/>
              <w:ind w:firstLine="0"/>
            </w:pPr>
          </w:p>
          <w:p w:rsidR="00E10385" w:rsidRDefault="00E10385">
            <w:pPr>
              <w:spacing w:after="0"/>
              <w:ind w:firstLine="0"/>
            </w:pPr>
            <w:r>
              <w:t>-[……]·</w:t>
            </w:r>
          </w:p>
          <w:p w:rsidR="00E10385" w:rsidRDefault="00E10385">
            <w:pPr>
              <w:spacing w:after="0"/>
              <w:ind w:firstLine="0"/>
            </w:pPr>
          </w:p>
          <w:p w:rsidR="00E10385" w:rsidRDefault="00E10385">
            <w:pPr>
              <w:spacing w:after="0"/>
              <w:ind w:firstLine="0"/>
            </w:pPr>
            <w:r>
              <w:t>-[……]·</w:t>
            </w:r>
          </w:p>
          <w:p w:rsidR="00E10385" w:rsidRDefault="00E10385">
            <w:pPr>
              <w:spacing w:after="0"/>
              <w:ind w:firstLine="0"/>
            </w:pPr>
          </w:p>
          <w:p w:rsidR="00E10385" w:rsidRDefault="00E10385">
            <w:pPr>
              <w:spacing w:after="0"/>
              <w:ind w:firstLine="0"/>
            </w:pPr>
          </w:p>
          <w:p w:rsidR="00E10385" w:rsidRDefault="00E10385">
            <w:pPr>
              <w:spacing w:after="0"/>
              <w:ind w:firstLine="0"/>
            </w:pPr>
            <w:r>
              <w:t>γ.2)[……]·</w:t>
            </w:r>
          </w:p>
          <w:p w:rsidR="00E10385" w:rsidRDefault="00E10385">
            <w:pPr>
              <w:spacing w:after="0"/>
              <w:ind w:firstLine="0"/>
            </w:pPr>
            <w:r>
              <w:t xml:space="preserve">δ) [] Ναι [] Όχι </w:t>
            </w:r>
          </w:p>
          <w:p w:rsidR="00E10385" w:rsidRDefault="00E10385">
            <w:pPr>
              <w:spacing w:after="0"/>
              <w:ind w:firstLine="0"/>
              <w:jc w:val="left"/>
            </w:pPr>
            <w:r>
              <w:rPr>
                <w:sz w:val="21"/>
                <w:szCs w:val="21"/>
              </w:rPr>
              <w:t>Εάν ναι, να αναφερθούν λεπτομερείς πληροφορίες</w:t>
            </w:r>
          </w:p>
          <w:p w:rsidR="00E10385" w:rsidRDefault="00E10385">
            <w:pPr>
              <w:spacing w:after="0"/>
              <w:ind w:firstLine="0"/>
            </w:pPr>
            <w:r>
              <w:t>[……]</w:t>
            </w:r>
          </w:p>
        </w:tc>
        <w:tc>
          <w:tcPr>
            <w:tcW w:w="2267" w:type="dxa"/>
            <w:gridSpan w:val="2"/>
            <w:tcBorders>
              <w:top w:val="nil"/>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r>
              <w:t>α)[……]·</w:t>
            </w:r>
          </w:p>
          <w:p w:rsidR="00E10385" w:rsidRDefault="00E10385">
            <w:pPr>
              <w:spacing w:after="0"/>
              <w:ind w:firstLine="0"/>
            </w:pPr>
          </w:p>
          <w:p w:rsidR="00E10385" w:rsidRDefault="00E10385">
            <w:pPr>
              <w:spacing w:after="0"/>
              <w:ind w:firstLine="0"/>
            </w:pPr>
            <w:r>
              <w:t>β)[……]</w:t>
            </w:r>
          </w:p>
          <w:p w:rsidR="00E10385" w:rsidRDefault="00E10385">
            <w:pPr>
              <w:spacing w:after="0"/>
              <w:ind w:firstLine="0"/>
            </w:pPr>
          </w:p>
          <w:p w:rsidR="00E10385" w:rsidRDefault="00E10385">
            <w:pPr>
              <w:spacing w:after="0"/>
              <w:ind w:firstLine="0"/>
            </w:pPr>
          </w:p>
          <w:p w:rsidR="00E10385" w:rsidRDefault="00E10385">
            <w:pPr>
              <w:spacing w:after="0"/>
              <w:ind w:firstLine="0"/>
            </w:pPr>
            <w:r>
              <w:t xml:space="preserve">γ.1) [] Ναι [] Όχι </w:t>
            </w:r>
          </w:p>
          <w:p w:rsidR="00E10385" w:rsidRDefault="00E10385">
            <w:pPr>
              <w:spacing w:after="0"/>
              <w:ind w:firstLine="0"/>
            </w:pPr>
            <w:r>
              <w:t xml:space="preserve">-[] Ναι [] Όχι </w:t>
            </w:r>
          </w:p>
          <w:p w:rsidR="00E10385" w:rsidRDefault="00E10385">
            <w:pPr>
              <w:spacing w:after="0"/>
              <w:ind w:firstLine="0"/>
            </w:pPr>
          </w:p>
          <w:p w:rsidR="00E10385" w:rsidRDefault="00E10385">
            <w:pPr>
              <w:spacing w:after="0"/>
              <w:ind w:firstLine="0"/>
            </w:pPr>
            <w:r>
              <w:t>-[……]·</w:t>
            </w:r>
          </w:p>
          <w:p w:rsidR="00E10385" w:rsidRDefault="00E10385">
            <w:pPr>
              <w:spacing w:after="0"/>
              <w:ind w:firstLine="0"/>
            </w:pPr>
          </w:p>
          <w:p w:rsidR="00E10385" w:rsidRDefault="00E10385">
            <w:pPr>
              <w:spacing w:after="0"/>
              <w:ind w:firstLine="0"/>
            </w:pPr>
            <w:r>
              <w:t>-[……]·</w:t>
            </w:r>
          </w:p>
          <w:p w:rsidR="00E10385" w:rsidRDefault="00E10385">
            <w:pPr>
              <w:spacing w:after="0"/>
              <w:ind w:firstLine="0"/>
            </w:pPr>
          </w:p>
          <w:p w:rsidR="00E10385" w:rsidRDefault="00E10385">
            <w:pPr>
              <w:spacing w:after="0"/>
              <w:ind w:firstLine="0"/>
            </w:pPr>
          </w:p>
          <w:p w:rsidR="00E10385" w:rsidRDefault="00E10385">
            <w:pPr>
              <w:spacing w:after="0"/>
              <w:ind w:firstLine="0"/>
            </w:pPr>
            <w:r>
              <w:t>γ.2)[……]·</w:t>
            </w:r>
          </w:p>
          <w:p w:rsidR="00E10385" w:rsidRDefault="00E10385">
            <w:pPr>
              <w:spacing w:after="0"/>
              <w:ind w:firstLine="0"/>
            </w:pPr>
            <w:r>
              <w:t xml:space="preserve">δ) [] Ναι [] Όχι </w:t>
            </w:r>
          </w:p>
          <w:p w:rsidR="00E10385" w:rsidRDefault="00E10385">
            <w:pPr>
              <w:spacing w:after="0"/>
              <w:ind w:firstLine="0"/>
              <w:jc w:val="left"/>
            </w:pPr>
            <w:r>
              <w:t>Εάν ναι, να αναφερθούν λεπτομερείς πληροφορίες</w:t>
            </w:r>
          </w:p>
          <w:p w:rsidR="00E10385" w:rsidRDefault="00E10385">
            <w:pPr>
              <w:spacing w:after="0"/>
              <w:ind w:firstLine="0"/>
            </w:pPr>
            <w:r>
              <w:t>[……]</w:t>
            </w:r>
          </w:p>
        </w:tc>
      </w:tr>
      <w:tr w:rsidR="00E10385">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E10385" w:rsidRDefault="00E10385">
            <w:pPr>
              <w:spacing w:after="0"/>
              <w:ind w:firstLine="0"/>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
                <w:i/>
                <w:iCs/>
              </w:rPr>
              <w:t xml:space="preserve"> </w:t>
            </w:r>
            <w:r>
              <w:rPr>
                <w:rStyle w:val="a"/>
                <w:vertAlign w:val="superscript"/>
              </w:rPr>
              <w:endnoteReference w:id="24"/>
            </w:r>
          </w:p>
          <w:p w:rsidR="00E10385" w:rsidRDefault="00E10385">
            <w:pPr>
              <w:spacing w:after="0"/>
              <w:ind w:firstLine="0"/>
              <w:jc w:val="left"/>
            </w:pPr>
            <w:r>
              <w:rPr>
                <w:i/>
                <w:iCs/>
              </w:rPr>
              <w:t>[……][……][……]</w:t>
            </w:r>
          </w:p>
        </w:tc>
      </w:tr>
    </w:tbl>
    <w:p w:rsidR="00E10385" w:rsidRDefault="00E10385">
      <w:pPr>
        <w:pStyle w:val="SectionTitle"/>
        <w:ind w:firstLine="0"/>
      </w:pPr>
    </w:p>
    <w:p w:rsidR="00E10385" w:rsidRDefault="00E10385">
      <w:pPr>
        <w:pageBreakBefore/>
        <w:jc w:val="center"/>
      </w:pPr>
      <w:r>
        <w:rPr>
          <w:b/>
          <w:bCs/>
        </w:rPr>
        <w:t>Γ: Λόγοι που σχετίζονται με αφερεγγυότητα, σύγκρουση συμφερόντων ή επαγγελματικό παράπτωμα</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rPr>
          <w:cantSplit/>
        </w:trPr>
        <w:tc>
          <w:tcPr>
            <w:tcW w:w="4479" w:type="dxa"/>
            <w:vMerge w:val="restart"/>
            <w:tcBorders>
              <w:top w:val="single" w:sz="4" w:space="0" w:color="000000"/>
              <w:left w:val="single" w:sz="4" w:space="0" w:color="000000"/>
              <w:bottom w:val="single" w:sz="4" w:space="0" w:color="000000"/>
              <w:right w:val="nil"/>
            </w:tcBorders>
          </w:tcPr>
          <w:p w:rsidR="00E10385" w:rsidRDefault="00E10385">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1"/>
              </w:rPr>
              <w:endnoteReference w:id="25"/>
            </w:r>
            <w:r>
              <w:rPr>
                <w:b/>
                <w:bCs/>
              </w:rP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Ναι [] Όχι</w:t>
            </w:r>
          </w:p>
        </w:tc>
      </w:tr>
      <w:tr w:rsidR="00E10385">
        <w:trPr>
          <w:cantSplit/>
          <w:trHeight w:val="405"/>
        </w:trPr>
        <w:tc>
          <w:tcPr>
            <w:tcW w:w="4479" w:type="dxa"/>
            <w:vMerge/>
            <w:tcBorders>
              <w:top w:val="single" w:sz="4" w:space="0" w:color="000000"/>
              <w:left w:val="single" w:sz="4" w:space="0" w:color="000000"/>
              <w:bottom w:val="single" w:sz="4" w:space="0" w:color="000000"/>
              <w:right w:val="nil"/>
            </w:tcBorders>
          </w:tcPr>
          <w:p w:rsidR="00E10385" w:rsidRDefault="00E1038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jc w:val="left"/>
              <w:rPr>
                <w:b/>
                <w:bCs/>
              </w:rPr>
            </w:pPr>
          </w:p>
          <w:p w:rsidR="00E10385" w:rsidRDefault="00E10385">
            <w:pPr>
              <w:spacing w:after="0"/>
              <w:ind w:firstLine="0"/>
              <w:jc w:val="left"/>
              <w:rPr>
                <w:b/>
                <w:bCs/>
              </w:rPr>
            </w:pPr>
          </w:p>
          <w:p w:rsidR="00E10385" w:rsidRDefault="00E10385">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10385" w:rsidRDefault="00E10385">
            <w:pPr>
              <w:spacing w:after="0"/>
              <w:ind w:firstLine="0"/>
              <w:jc w:val="left"/>
            </w:pPr>
            <w:r>
              <w:t>[] Ναι [] Όχι</w:t>
            </w:r>
          </w:p>
          <w:p w:rsidR="00E10385" w:rsidRDefault="00E10385">
            <w:pPr>
              <w:spacing w:after="0"/>
              <w:ind w:firstLine="0"/>
              <w:jc w:val="left"/>
            </w:pPr>
            <w:r>
              <w:rPr>
                <w:b/>
                <w:bCs/>
              </w:rPr>
              <w:t>Εάν το έχει πράξει,</w:t>
            </w:r>
            <w:r>
              <w:t xml:space="preserve"> περιγράψτε τα μέτρα που λήφθηκαν: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Βρίσκεται ο οικονομικός φορέας σε οποιαδήποτε από τις ακόλουθες καταστάσεις</w:t>
            </w:r>
            <w:r>
              <w:rPr>
                <w:rStyle w:val="1"/>
              </w:rPr>
              <w:endnoteReference w:id="26"/>
            </w:r>
            <w:r>
              <w:t xml:space="preserve"> :</w:t>
            </w:r>
          </w:p>
          <w:p w:rsidR="00E10385" w:rsidRDefault="00E10385">
            <w:pPr>
              <w:spacing w:after="0"/>
              <w:ind w:firstLine="0"/>
            </w:pPr>
            <w:r>
              <w:t xml:space="preserve">α) πτώχευση, ή </w:t>
            </w:r>
          </w:p>
          <w:p w:rsidR="00E10385" w:rsidRDefault="00E10385">
            <w:pPr>
              <w:spacing w:after="0"/>
              <w:ind w:firstLine="0"/>
            </w:pPr>
            <w:r>
              <w:t>β) διαδικασία εξυγίανσης, ή</w:t>
            </w:r>
          </w:p>
          <w:p w:rsidR="00E10385" w:rsidRDefault="00E10385">
            <w:pPr>
              <w:spacing w:after="0"/>
              <w:ind w:firstLine="0"/>
            </w:pPr>
            <w:r>
              <w:t>γ) ειδική εκκαθάριση, ή</w:t>
            </w:r>
          </w:p>
          <w:p w:rsidR="00E10385" w:rsidRDefault="00E10385">
            <w:pPr>
              <w:spacing w:after="0"/>
              <w:ind w:firstLine="0"/>
            </w:pPr>
            <w:r>
              <w:t>δ) αναγκαστική διαχείριση από εκκαθαριστή ή από το δικαστήριο, ή</w:t>
            </w:r>
          </w:p>
          <w:p w:rsidR="00E10385" w:rsidRDefault="00E10385">
            <w:pPr>
              <w:spacing w:after="0"/>
              <w:ind w:firstLine="0"/>
            </w:pPr>
            <w:r>
              <w:t xml:space="preserve">ε) έχει υπαχθεί σε διαδικασία πτωχευτικού συμβιβασμού, ή </w:t>
            </w:r>
          </w:p>
          <w:p w:rsidR="00E10385" w:rsidRDefault="00E10385">
            <w:pPr>
              <w:spacing w:after="0"/>
              <w:ind w:firstLine="0"/>
            </w:pPr>
            <w:r>
              <w:t xml:space="preserve">στ) αναστολή επιχειρηματικών δραστηριοτήτων, ή </w:t>
            </w:r>
          </w:p>
          <w:p w:rsidR="00E10385" w:rsidRDefault="00E10385">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10385" w:rsidRDefault="00E10385">
            <w:pPr>
              <w:spacing w:after="0"/>
              <w:ind w:firstLine="0"/>
            </w:pPr>
            <w:r>
              <w:t>Εάν ναι:</w:t>
            </w:r>
          </w:p>
          <w:p w:rsidR="00E10385" w:rsidRDefault="00E10385">
            <w:pPr>
              <w:spacing w:after="0"/>
              <w:ind w:firstLine="0"/>
            </w:pPr>
            <w:r>
              <w:t>- Παραθέστε λεπτομερή στοιχεία:</w:t>
            </w:r>
          </w:p>
          <w:p w:rsidR="00E10385" w:rsidRDefault="00E10385">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
              </w:rPr>
              <w:endnoteReference w:id="27"/>
            </w:r>
            <w:r>
              <w:rPr>
                <w:rStyle w:val="1"/>
              </w:rPr>
              <w:t xml:space="preserve"> </w:t>
            </w:r>
          </w:p>
          <w:p w:rsidR="00E10385" w:rsidRDefault="00E10385">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jc w:val="left"/>
            </w:pPr>
            <w:r>
              <w:t>[] Ναι [] Όχι</w:t>
            </w: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napToGrid w:val="0"/>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w:t>
            </w:r>
          </w:p>
          <w:p w:rsidR="00E10385" w:rsidRDefault="00E10385">
            <w:pPr>
              <w:spacing w:after="0"/>
              <w:ind w:firstLine="0"/>
              <w:jc w:val="left"/>
            </w:pPr>
            <w:r>
              <w:t>-[.......................]</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pPr>
            <w:r>
              <w:rPr>
                <w:i/>
                <w:iCs/>
              </w:rPr>
              <w:t>(διαδικτυακή διεύθυνση, αρχή ή φορέας έκδοσης, επακριβή στοιχεία αναφοράς των εγγράφων): [……][……][……]</w:t>
            </w:r>
          </w:p>
        </w:tc>
      </w:tr>
      <w:tr w:rsidR="00E10385">
        <w:trPr>
          <w:cantSplit/>
          <w:trHeight w:val="257"/>
        </w:trPr>
        <w:tc>
          <w:tcPr>
            <w:tcW w:w="4479" w:type="dxa"/>
            <w:vMerge w:val="restart"/>
            <w:tcBorders>
              <w:top w:val="single" w:sz="4" w:space="0" w:color="000000"/>
              <w:left w:val="single" w:sz="4" w:space="0" w:color="000000"/>
              <w:bottom w:val="single" w:sz="4" w:space="0" w:color="000000"/>
              <w:right w:val="nil"/>
            </w:tcBorders>
          </w:tcPr>
          <w:p w:rsidR="00E10385" w:rsidRDefault="00E10385">
            <w:pPr>
              <w:spacing w:after="0"/>
              <w:ind w:firstLine="0"/>
            </w:pPr>
            <w:r>
              <w:rPr>
                <w:rStyle w:val="NormalBoldChar"/>
                <w:b w:val="0"/>
                <w:bCs w:val="0"/>
                <w:lang w:eastAsia="zh-CN"/>
              </w:rPr>
              <w:t xml:space="preserve">Έχει διαπράξει ο </w:t>
            </w:r>
            <w:r>
              <w:t xml:space="preserve">οικονομικός φορέας </w:t>
            </w:r>
            <w:r>
              <w:rPr>
                <w:b/>
                <w:bCs/>
              </w:rPr>
              <w:t>σοβαρό επαγγελματικό παράπτωμα</w:t>
            </w:r>
            <w:r>
              <w:rPr>
                <w:rStyle w:val="1"/>
              </w:rPr>
              <w:endnoteReference w:id="28"/>
            </w:r>
            <w:r>
              <w:t>;</w:t>
            </w:r>
          </w:p>
          <w:p w:rsidR="00E10385" w:rsidRDefault="00E10385">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p w:rsidR="00E10385" w:rsidRDefault="00E10385">
            <w:pPr>
              <w:spacing w:after="0"/>
              <w:ind w:firstLine="0"/>
            </w:pPr>
          </w:p>
          <w:p w:rsidR="00E10385" w:rsidRDefault="00E10385">
            <w:pPr>
              <w:spacing w:after="0"/>
              <w:ind w:firstLine="0"/>
            </w:pPr>
            <w:r>
              <w:t>[.......................]</w:t>
            </w:r>
          </w:p>
          <w:p w:rsidR="00E10385" w:rsidRDefault="00E10385">
            <w:pPr>
              <w:spacing w:after="0"/>
              <w:ind w:firstLine="0"/>
            </w:pPr>
          </w:p>
        </w:tc>
      </w:tr>
      <w:tr w:rsidR="00E10385">
        <w:trPr>
          <w:cantSplit/>
          <w:trHeight w:val="257"/>
        </w:trPr>
        <w:tc>
          <w:tcPr>
            <w:tcW w:w="4479" w:type="dxa"/>
            <w:vMerge/>
            <w:tcBorders>
              <w:top w:val="nil"/>
              <w:left w:val="single" w:sz="4" w:space="0" w:color="000000"/>
              <w:bottom w:val="single" w:sz="4" w:space="0" w:color="000000"/>
              <w:right w:val="nil"/>
            </w:tcBorders>
          </w:tcPr>
          <w:p w:rsidR="00E10385" w:rsidRDefault="00E10385">
            <w:pPr>
              <w:snapToGrid w:val="0"/>
              <w:spacing w:after="0"/>
              <w:ind w:firstLine="0"/>
            </w:pPr>
          </w:p>
        </w:tc>
        <w:tc>
          <w:tcPr>
            <w:tcW w:w="4510" w:type="dxa"/>
            <w:tcBorders>
              <w:top w:val="nil"/>
              <w:left w:val="single" w:sz="4" w:space="0" w:color="000000"/>
              <w:bottom w:val="single" w:sz="4" w:space="0" w:color="000000"/>
              <w:right w:val="single" w:sz="4" w:space="0" w:color="000000"/>
            </w:tcBorders>
          </w:tcPr>
          <w:p w:rsidR="00E10385" w:rsidRDefault="00E10385">
            <w:pPr>
              <w:snapToGrid w:val="0"/>
              <w:spacing w:after="0"/>
              <w:ind w:firstLine="0"/>
              <w:rPr>
                <w:b/>
                <w:bCs/>
              </w:rPr>
            </w:pPr>
          </w:p>
          <w:p w:rsidR="00E10385" w:rsidRDefault="00E10385">
            <w:pPr>
              <w:spacing w:after="0"/>
              <w:ind w:firstLine="0"/>
            </w:pPr>
            <w:r>
              <w:rPr>
                <w:b/>
                <w:bCs/>
              </w:rPr>
              <w:t>Εάν ναι</w:t>
            </w:r>
            <w:r>
              <w:t xml:space="preserve">, έχει λάβει ο οικονομικός φορέας μέτρα αυτοκάθαρσης; </w:t>
            </w:r>
          </w:p>
          <w:p w:rsidR="00E10385" w:rsidRDefault="00E10385">
            <w:pPr>
              <w:spacing w:after="0"/>
              <w:ind w:firstLine="0"/>
              <w:jc w:val="left"/>
            </w:pPr>
            <w:r>
              <w:t>[] Ναι [] Όχι</w:t>
            </w:r>
          </w:p>
          <w:p w:rsidR="00E10385" w:rsidRDefault="00E10385">
            <w:pPr>
              <w:spacing w:after="0"/>
              <w:ind w:firstLine="0"/>
              <w:jc w:val="left"/>
            </w:pPr>
            <w:r>
              <w:rPr>
                <w:b/>
                <w:bCs/>
              </w:rPr>
              <w:t>Εάν το έχει πράξει,</w:t>
            </w:r>
            <w:r>
              <w:t xml:space="preserve"> περιγράψτε τα μέτρα που λήφθηκαν: </w:t>
            </w:r>
          </w:p>
          <w:p w:rsidR="00E10385" w:rsidRDefault="00E10385">
            <w:pPr>
              <w:spacing w:after="0"/>
              <w:ind w:firstLine="0"/>
              <w:jc w:val="left"/>
            </w:pPr>
            <w:r>
              <w:t>[..........……]</w:t>
            </w:r>
          </w:p>
        </w:tc>
      </w:tr>
      <w:tr w:rsidR="00E10385">
        <w:trPr>
          <w:cantSplit/>
          <w:trHeight w:val="1544"/>
        </w:trPr>
        <w:tc>
          <w:tcPr>
            <w:tcW w:w="4479" w:type="dxa"/>
            <w:vMerge w:val="restart"/>
            <w:tcBorders>
              <w:top w:val="nil"/>
              <w:left w:val="single" w:sz="4" w:space="0" w:color="000000"/>
              <w:bottom w:val="single" w:sz="4" w:space="0" w:color="000000"/>
              <w:right w:val="nil"/>
            </w:tcBorders>
          </w:tcPr>
          <w:p w:rsidR="00E10385" w:rsidRDefault="00E10385">
            <w:pPr>
              <w:spacing w:after="0"/>
              <w:ind w:firstLine="0"/>
            </w:pPr>
            <w:r>
              <w:rPr>
                <w:rStyle w:val="NormalBoldChar"/>
                <w:b w:val="0"/>
                <w:bCs w:val="0"/>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E10385" w:rsidRDefault="00E10385">
            <w:pPr>
              <w:spacing w:after="0"/>
              <w:ind w:firstLine="0"/>
            </w:pPr>
            <w:r>
              <w:rPr>
                <w:b/>
                <w:bCs/>
              </w:rPr>
              <w:t>Εάν ναι</w:t>
            </w:r>
            <w:r>
              <w:t>, να αναφερθούν λεπτομερείς πληροφορίες:</w:t>
            </w:r>
          </w:p>
        </w:tc>
        <w:tc>
          <w:tcPr>
            <w:tcW w:w="4510" w:type="dxa"/>
            <w:tcBorders>
              <w:top w:val="nil"/>
              <w:left w:val="single" w:sz="4" w:space="0" w:color="000000"/>
              <w:bottom w:val="nil"/>
              <w:right w:val="single" w:sz="4" w:space="0" w:color="000000"/>
            </w:tcBorders>
          </w:tcPr>
          <w:p w:rsidR="00E10385" w:rsidRDefault="00E10385">
            <w:pPr>
              <w:spacing w:after="0"/>
              <w:ind w:firstLine="0"/>
              <w:jc w:val="left"/>
            </w:pPr>
            <w:r>
              <w:t>[] Ναι [] Όχι</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w:t>
            </w:r>
          </w:p>
        </w:tc>
      </w:tr>
      <w:tr w:rsidR="00E10385">
        <w:trPr>
          <w:cantSplit/>
          <w:trHeight w:val="514"/>
        </w:trPr>
        <w:tc>
          <w:tcPr>
            <w:tcW w:w="4479" w:type="dxa"/>
            <w:vMerge/>
            <w:tcBorders>
              <w:top w:val="nil"/>
              <w:left w:val="single" w:sz="4" w:space="0" w:color="000000"/>
              <w:bottom w:val="single" w:sz="4" w:space="0" w:color="000000"/>
              <w:right w:val="nil"/>
            </w:tcBorders>
          </w:tcPr>
          <w:p w:rsidR="00E10385" w:rsidRDefault="00E1038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rPr>
              <w:t>Εάν ναι</w:t>
            </w:r>
            <w:r>
              <w:t xml:space="preserve">, έχει λάβει ο οικονομικός φορέας μέτρα αυτοκάθαρσης; </w:t>
            </w:r>
          </w:p>
          <w:p w:rsidR="00E10385" w:rsidRDefault="00E10385">
            <w:pPr>
              <w:spacing w:after="0"/>
              <w:ind w:firstLine="0"/>
              <w:jc w:val="left"/>
            </w:pPr>
            <w:r>
              <w:t>[] Ναι [] Όχι</w:t>
            </w:r>
          </w:p>
          <w:p w:rsidR="00E10385" w:rsidRDefault="00E10385">
            <w:pPr>
              <w:spacing w:after="0"/>
              <w:ind w:firstLine="0"/>
              <w:jc w:val="left"/>
            </w:pPr>
            <w:r>
              <w:rPr>
                <w:b/>
                <w:bCs/>
              </w:rPr>
              <w:t>Εάν το έχει πράξει,</w:t>
            </w:r>
            <w:r>
              <w:t xml:space="preserve"> περιγράψτε τα μέτρα που λήφθηκαν:</w:t>
            </w:r>
          </w:p>
          <w:p w:rsidR="00E10385" w:rsidRDefault="00E10385">
            <w:pPr>
              <w:spacing w:after="0"/>
              <w:ind w:firstLine="0"/>
              <w:jc w:val="left"/>
            </w:pPr>
            <w:r>
              <w:t>[……]</w:t>
            </w:r>
          </w:p>
        </w:tc>
      </w:tr>
      <w:tr w:rsidR="00E10385">
        <w:trPr>
          <w:trHeight w:val="1316"/>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rStyle w:val="NormalBoldChar"/>
                <w:b w:val="0"/>
                <w:bCs w:val="0"/>
                <w:lang w:eastAsia="zh-CN"/>
              </w:rPr>
              <w:t xml:space="preserve">Γνωρίζει ο οικονομικός φορέας την ύπαρξη τυχόν </w:t>
            </w:r>
            <w:r>
              <w:rPr>
                <w:b/>
                <w:bCs/>
              </w:rPr>
              <w:t>σύγκρουσης συμφερόντων</w:t>
            </w:r>
            <w:r>
              <w:rPr>
                <w:rStyle w:val="a"/>
                <w:b/>
                <w:bCs/>
              </w:rPr>
              <w:endnoteReference w:id="29"/>
            </w:r>
            <w:r>
              <w:t>, λόγω της συμμετοχής του στη διαδικασία ανάθεσης της σύμβασης;</w:t>
            </w:r>
          </w:p>
          <w:p w:rsidR="00E10385" w:rsidRDefault="00E10385">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w:t>
            </w:r>
          </w:p>
        </w:tc>
      </w:tr>
      <w:tr w:rsidR="00E10385">
        <w:trPr>
          <w:trHeight w:val="416"/>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rStyle w:val="NormalBoldChar"/>
                <w:b w:val="0"/>
                <w:bCs w:val="0"/>
                <w:lang w:eastAsia="zh-CN"/>
              </w:rPr>
              <w:t xml:space="preserve">Έχει παράσχει 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1"/>
              </w:rPr>
              <w:endnoteReference w:id="30"/>
            </w:r>
            <w:r>
              <w:t>;</w:t>
            </w:r>
          </w:p>
          <w:p w:rsidR="00E10385" w:rsidRDefault="00E10385">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w:t>
            </w:r>
          </w:p>
        </w:tc>
      </w:tr>
      <w:tr w:rsidR="00E10385">
        <w:trPr>
          <w:cantSplit/>
          <w:trHeight w:val="932"/>
        </w:trPr>
        <w:tc>
          <w:tcPr>
            <w:tcW w:w="4479" w:type="dxa"/>
            <w:vMerge w:val="restart"/>
            <w:tcBorders>
              <w:top w:val="single" w:sz="4" w:space="0" w:color="000000"/>
              <w:left w:val="single" w:sz="4" w:space="0" w:color="000000"/>
              <w:bottom w:val="single" w:sz="4" w:space="0" w:color="000000"/>
              <w:right w:val="nil"/>
            </w:tcBorders>
          </w:tcPr>
          <w:p w:rsidR="00E10385" w:rsidRDefault="00E10385">
            <w:pPr>
              <w:spacing w:after="0"/>
              <w:ind w:firstLine="0"/>
            </w:pPr>
            <w:r>
              <w:t>Έχει επιδείξει ο οικονομικός φορέας σοβαρή ή επαναλαμβανόμενη πλημμέλεια</w:t>
            </w:r>
            <w:r>
              <w:rPr>
                <w:rStyle w:val="1"/>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10385" w:rsidRDefault="00E10385">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w:t>
            </w:r>
          </w:p>
        </w:tc>
      </w:tr>
      <w:tr w:rsidR="00E10385">
        <w:trPr>
          <w:cantSplit/>
          <w:trHeight w:val="931"/>
        </w:trPr>
        <w:tc>
          <w:tcPr>
            <w:tcW w:w="4479" w:type="dxa"/>
            <w:vMerge/>
            <w:tcBorders>
              <w:top w:val="single" w:sz="4" w:space="0" w:color="000000"/>
              <w:left w:val="single" w:sz="4" w:space="0" w:color="000000"/>
              <w:bottom w:val="single" w:sz="4" w:space="0" w:color="000000"/>
              <w:right w:val="nil"/>
            </w:tcBorders>
          </w:tcPr>
          <w:p w:rsidR="00E10385" w:rsidRDefault="00E1038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rPr>
                <w:b/>
                <w:bCs/>
              </w:rPr>
              <w:t>Εάν ναι</w:t>
            </w:r>
            <w:r>
              <w:t xml:space="preserve">, έχει λάβει ο οικονομικός φορέας μέτρα αυτοκάθαρσης; </w:t>
            </w:r>
          </w:p>
          <w:p w:rsidR="00E10385" w:rsidRDefault="00E10385">
            <w:pPr>
              <w:spacing w:after="0"/>
              <w:ind w:firstLine="0"/>
              <w:jc w:val="left"/>
            </w:pPr>
            <w:r>
              <w:t>[] Ναι [] Όχι</w:t>
            </w:r>
          </w:p>
          <w:p w:rsidR="00E10385" w:rsidRDefault="00E10385">
            <w:pPr>
              <w:spacing w:after="0"/>
              <w:ind w:firstLine="0"/>
              <w:jc w:val="left"/>
            </w:pPr>
            <w:r>
              <w:rPr>
                <w:b/>
                <w:bCs/>
              </w:rPr>
              <w:t>Εάν το έχει πράξει,</w:t>
            </w:r>
            <w:r>
              <w:t xml:space="preserve"> περιγράψτε τα μέτρα που λήφθηκαν:</w:t>
            </w:r>
          </w:p>
          <w:p w:rsidR="00E10385" w:rsidRDefault="00E10385">
            <w:pPr>
              <w:spacing w:after="0"/>
              <w:ind w:firstLine="0"/>
              <w:jc w:val="left"/>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Μπορεί ο οικονομικός φορέας να επιβεβαιώσει ότι:</w:t>
            </w:r>
          </w:p>
          <w:p w:rsidR="00E10385" w:rsidRDefault="00E10385">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10385" w:rsidRDefault="00E10385">
            <w:pPr>
              <w:spacing w:after="0"/>
              <w:ind w:firstLine="0"/>
            </w:pPr>
            <w:r>
              <w:t>β) δεν έχει αποκρύψει τις πληροφορίες αυτές,</w:t>
            </w:r>
          </w:p>
          <w:p w:rsidR="00E10385" w:rsidRDefault="00E10385">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10385" w:rsidRDefault="00E10385">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tc>
      </w:tr>
    </w:tbl>
    <w:p w:rsidR="00E10385" w:rsidRDefault="00E10385">
      <w:pPr>
        <w:pStyle w:val="ChapterTitle"/>
      </w:pPr>
    </w:p>
    <w:p w:rsidR="00E10385" w:rsidRDefault="00E10385">
      <w:pPr>
        <w:ind w:firstLine="0"/>
        <w:jc w:val="center"/>
        <w:rPr>
          <w:b/>
          <w:bCs/>
        </w:rPr>
      </w:pPr>
    </w:p>
    <w:p w:rsidR="00E10385" w:rsidRDefault="00E10385">
      <w:pPr>
        <w:pageBreakBefore/>
        <w:ind w:firstLine="0"/>
        <w:jc w:val="center"/>
      </w:pPr>
      <w:r>
        <w:rPr>
          <w:b/>
          <w:bCs/>
        </w:rPr>
        <w:t xml:space="preserve">Δ. ΑΛΛΟΙ ΛΟΓΟΙ ΑΠΟΚΛΕΙΣΜΟΥ </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Ονομαστικοποίηση μετοχών εταιρειών που συνάπτουν δημόσιες συμβάσεις Άρθρο 8 παρ. 4 ν. 3310/2005</w:t>
            </w:r>
            <w:r>
              <w:rPr>
                <w:rStyle w:val="1"/>
              </w:rPr>
              <w:endnoteReference w:id="32"/>
            </w:r>
            <w:r>
              <w:rPr>
                <w:b/>
                <w:bCs/>
                <w:i/>
                <w:iCs/>
              </w:rP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rPr>
          <w:trHeight w:val="2199"/>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xml:space="preserve">[] Ναι [] Όχι </w:t>
            </w:r>
          </w:p>
          <w:p w:rsidR="00E10385" w:rsidRDefault="00E10385">
            <w:pPr>
              <w:spacing w:after="0"/>
              <w:ind w:firstLine="0"/>
            </w:pPr>
          </w:p>
          <w:p w:rsidR="00E10385" w:rsidRDefault="00E10385">
            <w:pPr>
              <w:spacing w:after="0"/>
              <w:ind w:firstLine="0"/>
              <w:jc w:val="left"/>
            </w:pPr>
            <w:r>
              <w:rPr>
                <w:i/>
                <w:iCs/>
              </w:rPr>
              <w:t>(διαδικτυακή διεύθυνση, αρχή ή φορέας έκδοσης, επακριβή στοιχεία αναφοράς των εγγράφων): [……][……][……]</w:t>
            </w:r>
          </w:p>
          <w:p w:rsidR="00E10385" w:rsidRDefault="00E10385">
            <w:pPr>
              <w:spacing w:after="0"/>
              <w:ind w:firstLine="0"/>
              <w:jc w:val="left"/>
            </w:pPr>
            <w:r>
              <w:rPr>
                <w:b/>
                <w:bCs/>
                <w:i/>
                <w:iCs/>
              </w:rPr>
              <w:t>Εάν ναι</w:t>
            </w:r>
            <w:r>
              <w:rPr>
                <w:i/>
                <w:iCs/>
              </w:rPr>
              <w:t xml:space="preserve">, έχει λάβει ο οικονομικός φορέας μέτρα αυτοκάθαρσης; </w:t>
            </w:r>
          </w:p>
          <w:p w:rsidR="00E10385" w:rsidRDefault="00E10385">
            <w:pPr>
              <w:spacing w:after="0"/>
              <w:ind w:firstLine="0"/>
              <w:jc w:val="left"/>
            </w:pPr>
            <w:r>
              <w:rPr>
                <w:i/>
                <w:iCs/>
              </w:rPr>
              <w:t>[] Ναι [] Όχι</w:t>
            </w:r>
          </w:p>
          <w:p w:rsidR="00E10385" w:rsidRDefault="00E10385">
            <w:pPr>
              <w:spacing w:after="0"/>
              <w:ind w:firstLine="0"/>
              <w:jc w:val="left"/>
            </w:pPr>
            <w:r>
              <w:rPr>
                <w:b/>
                <w:bCs/>
                <w:i/>
                <w:iCs/>
              </w:rPr>
              <w:t>Εάν το έχει πράξει,</w:t>
            </w:r>
            <w:r>
              <w:rPr>
                <w:i/>
                <w:iCs/>
              </w:rPr>
              <w:t xml:space="preserve"> περιγράψτε τα μέτρα που λήφθηκαν: </w:t>
            </w:r>
          </w:p>
          <w:p w:rsidR="00E10385" w:rsidRDefault="00E10385">
            <w:pPr>
              <w:spacing w:after="0"/>
              <w:ind w:firstLine="0"/>
              <w:jc w:val="left"/>
            </w:pPr>
            <w:r>
              <w:rPr>
                <w:i/>
                <w:iCs/>
              </w:rPr>
              <w:t>[……]</w:t>
            </w:r>
          </w:p>
        </w:tc>
      </w:tr>
    </w:tbl>
    <w:p w:rsidR="00E10385" w:rsidRDefault="00E10385">
      <w:pPr>
        <w:pageBreakBefore/>
        <w:ind w:firstLine="0"/>
        <w:jc w:val="center"/>
      </w:pPr>
      <w:r>
        <w:rPr>
          <w:b/>
          <w:bCs/>
          <w:u w:val="single"/>
        </w:rPr>
        <w:t>Μέρος IV: Κριτήρια επιλογής</w:t>
      </w:r>
    </w:p>
    <w:p w:rsidR="00E10385" w:rsidRDefault="00E10385">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10385" w:rsidRDefault="00E10385">
      <w:pPr>
        <w:ind w:firstLine="0"/>
        <w:jc w:val="center"/>
      </w:pPr>
      <w:r>
        <w:rPr>
          <w:b/>
          <w:bCs/>
        </w:rPr>
        <w:t>α: Γενική ένδειξη για όλα τα κριτήρια επιλογής</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Ναι [] Όχι</w:t>
            </w:r>
          </w:p>
        </w:tc>
      </w:tr>
    </w:tbl>
    <w:p w:rsidR="00E10385" w:rsidRDefault="00E10385">
      <w:pPr>
        <w:pStyle w:val="SectionTitle"/>
        <w:rPr>
          <w:sz w:val="22"/>
          <w:szCs w:val="22"/>
        </w:rPr>
      </w:pPr>
    </w:p>
    <w:p w:rsidR="00E10385" w:rsidRDefault="00E10385">
      <w:pPr>
        <w:ind w:firstLine="0"/>
        <w:jc w:val="center"/>
      </w:pPr>
      <w:r>
        <w:rPr>
          <w:b/>
          <w:bCs/>
        </w:rPr>
        <w:t>Α: Καταλληλότητα</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
                <w:sz w:val="20"/>
                <w:szCs w:val="20"/>
              </w:rPr>
              <w:endnoteReference w:id="33"/>
            </w:r>
            <w:r>
              <w:rPr>
                <w:sz w:val="20"/>
                <w:szCs w:val="20"/>
              </w:rPr>
              <w:t>;</w:t>
            </w:r>
            <w:r>
              <w:rPr>
                <w:sz w:val="21"/>
                <w:szCs w:val="21"/>
              </w:rPr>
              <w:t xml:space="preserve"> του:</w:t>
            </w:r>
          </w:p>
          <w:p w:rsidR="00E10385" w:rsidRDefault="00E10385">
            <w:pPr>
              <w:spacing w:after="0"/>
              <w:ind w:firstLine="0"/>
            </w:pPr>
            <w:r>
              <w:rPr>
                <w:i/>
                <w:iCs/>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w:t>
            </w:r>
          </w:p>
          <w:p w:rsidR="00E10385" w:rsidRDefault="00E10385">
            <w:pPr>
              <w:spacing w:after="0"/>
              <w:ind w:firstLine="0"/>
              <w:jc w:val="left"/>
              <w:rPr>
                <w:i/>
                <w:iCs/>
                <w:sz w:val="21"/>
                <w:szCs w:val="21"/>
              </w:rPr>
            </w:pPr>
          </w:p>
          <w:p w:rsidR="00E10385" w:rsidRDefault="00E10385">
            <w:pPr>
              <w:spacing w:after="0"/>
              <w:ind w:firstLine="0"/>
              <w:jc w:val="left"/>
              <w:rPr>
                <w:i/>
                <w:iCs/>
                <w:sz w:val="21"/>
                <w:szCs w:val="21"/>
              </w:rPr>
            </w:pPr>
          </w:p>
          <w:p w:rsidR="00E10385" w:rsidRDefault="00E10385">
            <w:pPr>
              <w:spacing w:after="0"/>
              <w:ind w:firstLine="0"/>
              <w:jc w:val="left"/>
              <w:rPr>
                <w:i/>
                <w:iCs/>
                <w:sz w:val="21"/>
                <w:szCs w:val="21"/>
              </w:rPr>
            </w:pPr>
          </w:p>
          <w:p w:rsidR="00E10385" w:rsidRDefault="00E10385">
            <w:pPr>
              <w:spacing w:after="0"/>
              <w:ind w:firstLine="0"/>
              <w:jc w:val="left"/>
            </w:pPr>
            <w:r>
              <w:rPr>
                <w:i/>
                <w:iCs/>
                <w:sz w:val="21"/>
                <w:szCs w:val="21"/>
              </w:rPr>
              <w:t xml:space="preserve">(διαδικτυακή διεύθυνση, αρχή ή φορέας έκδοσης, επακριβή στοιχεία αναφοράς των εγγράφων): </w:t>
            </w:r>
          </w:p>
          <w:p w:rsidR="00E10385" w:rsidRDefault="00E10385">
            <w:pPr>
              <w:spacing w:after="0"/>
              <w:ind w:firstLine="0"/>
              <w:jc w:val="left"/>
            </w:pPr>
            <w:r>
              <w:rPr>
                <w:i/>
                <w:iCs/>
                <w:sz w:val="21"/>
                <w:szCs w:val="21"/>
              </w:rPr>
              <w:t>[……][……][……]</w:t>
            </w:r>
          </w:p>
        </w:tc>
      </w:tr>
      <w:tr w:rsidR="00E10385">
        <w:trPr>
          <w:trHeight w:val="1018"/>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sz w:val="20"/>
                <w:szCs w:val="20"/>
              </w:rPr>
              <w:t>2) Για συμβάσεις υπηρεσιών:</w:t>
            </w:r>
          </w:p>
          <w:p w:rsidR="00E10385" w:rsidRDefault="00E10385">
            <w:pPr>
              <w:spacing w:after="0"/>
              <w:ind w:firstLine="0"/>
            </w:pPr>
            <w:r>
              <w:rPr>
                <w:sz w:val="20"/>
                <w:szCs w:val="20"/>
              </w:rPr>
              <w:t xml:space="preserve">Χρειάζεται ειδική </w:t>
            </w:r>
            <w:r>
              <w:rPr>
                <w:b/>
                <w:bCs/>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10385" w:rsidRDefault="00E10385">
            <w:pPr>
              <w:spacing w:after="0"/>
              <w:ind w:firstLine="0"/>
            </w:pPr>
          </w:p>
          <w:p w:rsidR="00E10385" w:rsidRDefault="00E10385">
            <w:pPr>
              <w:spacing w:after="0"/>
              <w:ind w:firstLine="0"/>
            </w:pPr>
            <w:r>
              <w:rPr>
                <w:i/>
                <w:iCs/>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jc w:val="left"/>
              <w:rPr>
                <w:sz w:val="20"/>
                <w:szCs w:val="20"/>
              </w:rPr>
            </w:pPr>
          </w:p>
          <w:p w:rsidR="00E10385" w:rsidRDefault="00E10385">
            <w:pPr>
              <w:spacing w:after="0"/>
              <w:ind w:firstLine="0"/>
              <w:jc w:val="left"/>
            </w:pPr>
            <w:r>
              <w:rPr>
                <w:sz w:val="20"/>
                <w:szCs w:val="20"/>
              </w:rPr>
              <w:t>[] Ναι [] Όχι</w:t>
            </w:r>
          </w:p>
          <w:p w:rsidR="00E10385" w:rsidRDefault="00E10385">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E10385" w:rsidRDefault="00E10385">
            <w:pPr>
              <w:spacing w:after="0"/>
              <w:ind w:firstLine="0"/>
              <w:jc w:val="left"/>
            </w:pPr>
            <w:r>
              <w:rPr>
                <w:sz w:val="20"/>
                <w:szCs w:val="20"/>
              </w:rPr>
              <w:t>[ …] [] Ναι [] Όχι</w:t>
            </w:r>
          </w:p>
          <w:p w:rsidR="00E10385" w:rsidRDefault="00E10385">
            <w:pPr>
              <w:spacing w:after="0"/>
              <w:ind w:firstLine="0"/>
              <w:jc w:val="left"/>
              <w:rPr>
                <w:i/>
                <w:iCs/>
                <w:sz w:val="20"/>
                <w:szCs w:val="20"/>
              </w:rPr>
            </w:pPr>
          </w:p>
          <w:p w:rsidR="00E10385" w:rsidRDefault="00E10385">
            <w:pPr>
              <w:spacing w:after="0"/>
              <w:ind w:firstLine="0"/>
              <w:jc w:val="left"/>
            </w:pPr>
            <w:r>
              <w:rPr>
                <w:i/>
                <w:iCs/>
                <w:sz w:val="20"/>
                <w:szCs w:val="20"/>
              </w:rPr>
              <w:t>(διαδικτυακή διεύθυνση, αρχή ή φορέας έκδοσης, επακριβή στοιχεία αναφοράς των εγγράφων): [……][……][……]</w:t>
            </w:r>
          </w:p>
        </w:tc>
      </w:tr>
    </w:tbl>
    <w:p w:rsidR="00E10385" w:rsidRDefault="00E10385">
      <w:pPr>
        <w:jc w:val="center"/>
        <w:rPr>
          <w:b/>
          <w:bCs/>
        </w:rPr>
      </w:pPr>
    </w:p>
    <w:p w:rsidR="00E10385" w:rsidRDefault="00E10385">
      <w:pPr>
        <w:jc w:val="center"/>
        <w:rPr>
          <w:b/>
          <w:bCs/>
        </w:rPr>
      </w:pPr>
    </w:p>
    <w:p w:rsidR="00E10385" w:rsidRDefault="00E10385">
      <w:pPr>
        <w:pageBreakBefore/>
        <w:jc w:val="center"/>
      </w:pPr>
      <w:r>
        <w:rPr>
          <w:b/>
          <w:bCs/>
        </w:rPr>
        <w:t>Β: Οικονομική και χρηματοοικονομική επάρκεια</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1α) Ο («γενικός») </w:t>
            </w:r>
            <w:r>
              <w:rPr>
                <w:b/>
                <w:bCs/>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bCs/>
              </w:rPr>
              <w:t>:</w:t>
            </w:r>
          </w:p>
          <w:p w:rsidR="00E10385" w:rsidRDefault="00E10385">
            <w:pPr>
              <w:spacing w:after="0"/>
              <w:ind w:firstLine="0"/>
            </w:pPr>
            <w:r>
              <w:rPr>
                <w:b/>
                <w:bCs/>
              </w:rPr>
              <w:t>και/ή,</w:t>
            </w:r>
          </w:p>
          <w:p w:rsidR="00E10385" w:rsidRDefault="00E10385">
            <w:pPr>
              <w:spacing w:after="0"/>
              <w:ind w:firstLine="0"/>
            </w:pPr>
            <w:r>
              <w:t xml:space="preserve">1β) Ο </w:t>
            </w:r>
            <w:r>
              <w:rPr>
                <w:b/>
                <w:bCs/>
              </w:rPr>
              <w:t>μέσος</w:t>
            </w:r>
            <w:r>
              <w:t xml:space="preserve"> ετήσιος </w:t>
            </w:r>
            <w:r>
              <w:rPr>
                <w:b/>
                <w:bCs/>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
                <w:vertAlign w:val="superscript"/>
              </w:rPr>
              <w:endnoteReference w:id="34"/>
            </w:r>
            <w:r>
              <w:rPr>
                <w:b/>
                <w:bCs/>
              </w:rPr>
              <w:t>:</w:t>
            </w:r>
          </w:p>
          <w:p w:rsidR="00E10385" w:rsidRDefault="00E10385">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έτος: [……] κύκλος εργασιών:[……][…]νόμισμα</w:t>
            </w:r>
          </w:p>
          <w:p w:rsidR="00E10385" w:rsidRDefault="00E10385">
            <w:pPr>
              <w:spacing w:after="0"/>
              <w:ind w:firstLine="0"/>
            </w:pPr>
            <w:r>
              <w:t>έτος: [……] κύκλος εργασιών:[……][…]νόμισμα</w:t>
            </w:r>
          </w:p>
          <w:p w:rsidR="00E10385" w:rsidRDefault="00E10385">
            <w:pPr>
              <w:spacing w:after="0"/>
              <w:ind w:firstLine="0"/>
            </w:pPr>
            <w:r>
              <w:t>έτος: [……] κύκλος εργασιών:[……][…]νόμισμα</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(αριθμός ετών, μέσος κύκλος εργασιών)</w:t>
            </w:r>
            <w:r>
              <w:rPr>
                <w:b/>
                <w:bCs/>
              </w:rPr>
              <w:t>:</w:t>
            </w:r>
            <w:r>
              <w:t xml:space="preserve"> </w:t>
            </w:r>
          </w:p>
          <w:p w:rsidR="00E10385" w:rsidRDefault="00E10385">
            <w:pPr>
              <w:spacing w:after="0"/>
              <w:ind w:firstLine="0"/>
            </w:pPr>
            <w:r>
              <w:t>[……],[……][…]νόμισμα</w:t>
            </w:r>
          </w:p>
          <w:p w:rsidR="00E10385" w:rsidRDefault="00E10385">
            <w:pPr>
              <w:spacing w:after="0"/>
              <w:ind w:firstLine="0"/>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pPr>
            <w:r>
              <w:rPr>
                <w:i/>
                <w:iCs/>
              </w:rPr>
              <w:t xml:space="preserve">(διαδικτυακή διεύθυνση, αρχή ή φορέας έκδοσης, επακριβή στοιχεία αναφοράς των εγγράφων): </w:t>
            </w:r>
          </w:p>
          <w:p w:rsidR="00E10385" w:rsidRDefault="00E10385">
            <w:pPr>
              <w:spacing w:after="0"/>
              <w:ind w:firstLine="0"/>
            </w:pPr>
            <w:r>
              <w:rPr>
                <w:i/>
                <w:iCs/>
              </w:rP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2α) Ο ετήσιος («ειδικός») </w:t>
            </w:r>
            <w:r>
              <w:rPr>
                <w:b/>
                <w:bCs/>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10385" w:rsidRDefault="00E10385">
            <w:pPr>
              <w:spacing w:after="0"/>
              <w:ind w:firstLine="0"/>
            </w:pPr>
            <w:r>
              <w:rPr>
                <w:b/>
                <w:bCs/>
              </w:rPr>
              <w:t>και/ή,</w:t>
            </w:r>
          </w:p>
          <w:p w:rsidR="00E10385" w:rsidRDefault="00E10385">
            <w:pPr>
              <w:spacing w:after="0"/>
              <w:ind w:firstLine="0"/>
            </w:pPr>
            <w:r>
              <w:t xml:space="preserve">2β) Ο </w:t>
            </w:r>
            <w:r>
              <w:rPr>
                <w:b/>
                <w:bCs/>
              </w:rPr>
              <w:t>μέσος</w:t>
            </w:r>
            <w:r>
              <w:t xml:space="preserve"> ετήσιος </w:t>
            </w:r>
            <w:r>
              <w:rPr>
                <w:b/>
                <w:bCs/>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
              </w:rPr>
              <w:endnoteReference w:id="35"/>
            </w:r>
            <w:r>
              <w:t>:</w:t>
            </w:r>
          </w:p>
          <w:p w:rsidR="00E10385" w:rsidRDefault="00E10385">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έτος: [……] κύκλος εργασιών: [……][…] νόμισμα</w:t>
            </w:r>
          </w:p>
          <w:p w:rsidR="00E10385" w:rsidRDefault="00E10385">
            <w:pPr>
              <w:spacing w:after="0"/>
              <w:ind w:firstLine="0"/>
            </w:pPr>
            <w:r>
              <w:t>έτος: [……] κύκλος εργασιών: [……][…] νόμισμα</w:t>
            </w:r>
          </w:p>
          <w:p w:rsidR="00E10385" w:rsidRDefault="00E10385">
            <w:pPr>
              <w:spacing w:after="0"/>
              <w:ind w:firstLine="0"/>
            </w:pPr>
            <w:r>
              <w:t>έτος: [……] κύκλος εργασιών: [……][…] νόμισμα</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(αριθμός ετών, μέσος κύκλος εργασιών)</w:t>
            </w:r>
            <w:r>
              <w:rPr>
                <w:b/>
                <w:bCs/>
              </w:rPr>
              <w:t>:</w:t>
            </w:r>
            <w:r>
              <w:t xml:space="preserve"> </w:t>
            </w:r>
          </w:p>
          <w:p w:rsidR="00E10385" w:rsidRDefault="00E10385">
            <w:pPr>
              <w:spacing w:after="0"/>
              <w:ind w:firstLine="0"/>
            </w:pPr>
            <w:r>
              <w:t>[……],[……][…] νόμισμα</w:t>
            </w: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pPr>
            <w:r>
              <w:rPr>
                <w:i/>
                <w:iCs/>
              </w:rPr>
              <w:t xml:space="preserve">(διαδικτυακή διεύθυνση, αρχή ή φορέας έκδοσης, επακριβή στοιχεία αναφοράς των εγγράφων): </w:t>
            </w:r>
          </w:p>
          <w:p w:rsidR="00E10385" w:rsidRDefault="00E10385">
            <w:pPr>
              <w:spacing w:after="0"/>
              <w:ind w:firstLine="0"/>
            </w:pPr>
            <w:r>
              <w:rPr>
                <w:i/>
                <w:iCs/>
              </w:rP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napToGrid w:val="0"/>
              <w:spacing w:after="0"/>
              <w:ind w:firstLine="0"/>
            </w:pPr>
            <w:r>
              <w:t>4)Όσον αφορά τις χρηματοοικονομικές αναλογίες</w:t>
            </w:r>
            <w:r>
              <w:rPr>
                <w:rStyle w:val="1"/>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10385" w:rsidRDefault="00E10385">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
                <w:lang w:val="en-US"/>
              </w:rPr>
              <w:endnoteReference w:id="37"/>
            </w:r>
            <w:r>
              <w:t xml:space="preserve"> -και η αντίστοιχη αξία)</w:t>
            </w:r>
          </w:p>
          <w:p w:rsidR="00E10385" w:rsidRDefault="00E10385">
            <w:pPr>
              <w:snapToGrid w:val="0"/>
              <w:spacing w:after="0"/>
              <w:ind w:firstLine="0"/>
            </w:pPr>
          </w:p>
          <w:p w:rsidR="00E10385" w:rsidRDefault="00E10385">
            <w:pPr>
              <w:snapToGrid w:val="0"/>
              <w:spacing w:after="0"/>
              <w:ind w:firstLine="0"/>
            </w:pPr>
          </w:p>
          <w:p w:rsidR="00E10385" w:rsidRDefault="00E10385">
            <w:pPr>
              <w:snapToGrid w:val="0"/>
              <w:spacing w:after="0"/>
              <w:ind w:firstLine="0"/>
              <w:rPr>
                <w:i/>
                <w:iCs/>
              </w:rPr>
            </w:pPr>
          </w:p>
          <w:p w:rsidR="00E10385" w:rsidRDefault="00E10385">
            <w:pPr>
              <w:snapToGrid w:val="0"/>
              <w:spacing w:after="0"/>
              <w:ind w:firstLine="0"/>
            </w:pPr>
            <w:r>
              <w:rPr>
                <w:i/>
                <w:iCs/>
              </w:rPr>
              <w:t xml:space="preserve">(διαδικτυακή διεύθυνση, αρχή ή φορέας έκδοσης, επακριβή στοιχεία αναφοράς των εγγράφων): </w:t>
            </w:r>
          </w:p>
          <w:p w:rsidR="00E10385" w:rsidRDefault="00E10385">
            <w:pPr>
              <w:snapToGrid w:val="0"/>
              <w:spacing w:after="0"/>
              <w:ind w:firstLine="0"/>
            </w:pPr>
            <w:r>
              <w:rPr>
                <w:i/>
                <w:iCs/>
              </w:rP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5) Το ασφαλισμένο ποσό στην </w:t>
            </w:r>
            <w:r>
              <w:rPr>
                <w:b/>
                <w:bCs/>
              </w:rPr>
              <w:t>ασφαλιστική κάλυψη επαγγελματικών κινδύνων</w:t>
            </w:r>
            <w:r>
              <w:t xml:space="preserve"> του οικονομικού φορέα είναι το εξής:</w:t>
            </w:r>
          </w:p>
          <w:p w:rsidR="00E10385" w:rsidRDefault="00E10385">
            <w:pPr>
              <w:spacing w:after="0"/>
              <w:ind w:firstLine="0"/>
            </w:pPr>
            <w:r>
              <w:rPr>
                <w:i/>
                <w:iCs/>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[……][…]νόμισμα</w:t>
            </w:r>
          </w:p>
          <w:p w:rsidR="00E10385" w:rsidRDefault="00E10385">
            <w:pPr>
              <w:spacing w:after="0"/>
              <w:ind w:firstLine="0"/>
            </w:pPr>
          </w:p>
          <w:p w:rsidR="00E10385" w:rsidRDefault="00E10385">
            <w:pPr>
              <w:spacing w:after="0"/>
              <w:ind w:firstLine="0"/>
              <w:rPr>
                <w:i/>
                <w:iCs/>
              </w:rPr>
            </w:pPr>
          </w:p>
          <w:p w:rsidR="00E10385" w:rsidRDefault="00E10385">
            <w:pPr>
              <w:spacing w:after="0"/>
              <w:ind w:firstLine="0"/>
            </w:pPr>
            <w:r>
              <w:rPr>
                <w:i/>
                <w:iCs/>
              </w:rPr>
              <w:t xml:space="preserve">(διαδικτυακή διεύθυνση, αρχή ή φορέας έκδοσης, επακριβή στοιχεία αναφοράς των εγγράφων): </w:t>
            </w:r>
          </w:p>
          <w:p w:rsidR="00E10385" w:rsidRDefault="00E10385">
            <w:pPr>
              <w:spacing w:after="0"/>
              <w:ind w:firstLine="0"/>
            </w:pPr>
            <w:r>
              <w:rPr>
                <w:i/>
                <w:iCs/>
              </w:rP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6) Όσον αφορά τις </w:t>
            </w:r>
            <w:r>
              <w:rPr>
                <w:b/>
                <w:bCs/>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10385" w:rsidRDefault="00E10385">
            <w:pPr>
              <w:spacing w:after="0"/>
              <w:ind w:firstLine="0"/>
            </w:pPr>
            <w:r>
              <w:rPr>
                <w:i/>
                <w:iCs/>
              </w:rPr>
              <w:t xml:space="preserve">Εάν η σχετική τεκμηρίωση που </w:t>
            </w:r>
            <w:r>
              <w:rPr>
                <w:b/>
                <w:bCs/>
                <w:i/>
                <w:iCs/>
              </w:rPr>
              <w:t>ενδέχεται</w:t>
            </w:r>
            <w:r>
              <w:rPr>
                <w:i/>
                <w:iCs/>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rPr>
                <w:i/>
                <w:iCs/>
              </w:rPr>
            </w:pPr>
          </w:p>
          <w:p w:rsidR="00E10385" w:rsidRDefault="00E10385">
            <w:pPr>
              <w:spacing w:after="0"/>
              <w:ind w:firstLine="0"/>
            </w:pPr>
            <w:r>
              <w:rPr>
                <w:i/>
                <w:iCs/>
              </w:rPr>
              <w:t xml:space="preserve">(διαδικτυακή διεύθυνση, αρχή ή φορέας έκδοσης, επακριβή στοιχεία αναφοράς των εγγράφων): </w:t>
            </w:r>
          </w:p>
          <w:p w:rsidR="00E10385" w:rsidRDefault="00E10385">
            <w:pPr>
              <w:spacing w:after="0"/>
              <w:ind w:firstLine="0"/>
            </w:pPr>
            <w:r>
              <w:rPr>
                <w:i/>
                <w:iCs/>
              </w:rPr>
              <w:t>[……][……][……]</w:t>
            </w:r>
          </w:p>
        </w:tc>
      </w:tr>
    </w:tbl>
    <w:p w:rsidR="00E10385" w:rsidRDefault="00E10385">
      <w:pPr>
        <w:pStyle w:val="SectionTitle"/>
        <w:ind w:firstLine="0"/>
      </w:pPr>
    </w:p>
    <w:p w:rsidR="00E10385" w:rsidRDefault="00E10385">
      <w:pPr>
        <w:pageBreakBefore/>
        <w:jc w:val="center"/>
      </w:pPr>
      <w:r>
        <w:rPr>
          <w:b/>
          <w:bCs/>
        </w:rPr>
        <w:t>Γ: Τεχνική και επαγγελματική ικανότητα</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sz w:val="21"/>
          <w:szCs w:val="21"/>
        </w:rPr>
        <w:t>Ο οικονομικός φορέας πρέπει να παράσχε</w:t>
      </w:r>
      <w:r>
        <w:rPr>
          <w:b/>
          <w:bCs/>
          <w:i/>
          <w:iCs/>
          <w:sz w:val="21"/>
          <w:szCs w:val="21"/>
        </w:rPr>
        <w:t>ι</w:t>
      </w:r>
      <w:r>
        <w:rPr>
          <w:b/>
          <w:bCs/>
          <w:sz w:val="21"/>
          <w:szCs w:val="21"/>
        </w:rPr>
        <w:t xml:space="preserve"> πληροφορίες </w:t>
      </w:r>
      <w:r>
        <w:rPr>
          <w:b/>
          <w:bCs/>
          <w:sz w:val="21"/>
          <w:szCs w:val="21"/>
          <w:u w:val="single"/>
        </w:rPr>
        <w:t>μόνον</w:t>
      </w:r>
      <w:r>
        <w:rPr>
          <w:b/>
          <w:bCs/>
          <w:sz w:val="21"/>
          <w:szCs w:val="21"/>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1α) Μόνο για τις </w:t>
            </w:r>
            <w:r>
              <w:rPr>
                <w:b/>
                <w:bCs/>
                <w:i/>
                <w:iCs/>
              </w:rPr>
              <w:t>δημόσιες συμβάσεις έργων</w:t>
            </w:r>
            <w:r>
              <w:t>:</w:t>
            </w:r>
          </w:p>
          <w:p w:rsidR="00E10385" w:rsidRDefault="00E10385">
            <w:pPr>
              <w:spacing w:after="0"/>
              <w:ind w:firstLine="0"/>
            </w:pPr>
            <w:r>
              <w:t>Κατά τη διάρκεια της περιόδου αναφοράς</w:t>
            </w:r>
            <w:r>
              <w:rPr>
                <w:rStyle w:val="a"/>
                <w:vertAlign w:val="superscript"/>
              </w:rPr>
              <w:endnoteReference w:id="38"/>
            </w:r>
            <w:r>
              <w:t xml:space="preserve">, ο οικονομικός φορέας έχει </w:t>
            </w:r>
            <w:r>
              <w:rPr>
                <w:b/>
                <w:bCs/>
              </w:rPr>
              <w:t>εκτελέσει τα ακόλουθα έργα του είδους που έχει προσδιοριστεί</w:t>
            </w:r>
            <w:r>
              <w:t>:</w:t>
            </w:r>
          </w:p>
          <w:p w:rsidR="00E10385" w:rsidRDefault="00E10385">
            <w:pPr>
              <w:spacing w:after="0"/>
              <w:ind w:firstLine="0"/>
              <w:rPr>
                <w:i/>
                <w:iCs/>
              </w:rPr>
            </w:pPr>
          </w:p>
          <w:p w:rsidR="00E10385" w:rsidRDefault="00E10385">
            <w:pPr>
              <w:spacing w:after="0"/>
              <w:ind w:firstLine="0"/>
            </w:pPr>
            <w:r>
              <w:rPr>
                <w:i/>
                <w:iCs/>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10385" w:rsidRDefault="00E10385">
            <w:pPr>
              <w:spacing w:after="0"/>
              <w:ind w:firstLine="0"/>
            </w:pPr>
            <w:r>
              <w:t>[…]</w:t>
            </w:r>
          </w:p>
          <w:p w:rsidR="00E10385" w:rsidRDefault="00E10385">
            <w:pPr>
              <w:spacing w:after="0"/>
              <w:ind w:firstLine="0"/>
            </w:pPr>
            <w:r>
              <w:t>Έργα: [……]</w:t>
            </w:r>
          </w:p>
          <w:p w:rsidR="00E10385" w:rsidRDefault="00E10385">
            <w:pPr>
              <w:spacing w:after="0"/>
              <w:ind w:firstLine="0"/>
            </w:pPr>
            <w:r>
              <w:rPr>
                <w:i/>
                <w:iCs/>
              </w:rPr>
              <w:t>(διαδικτυακή διεύθυνση, αρχή ή φορέας έκδοσης, επακριβή στοιχεία αναφοράς των εγγράφων):</w:t>
            </w:r>
          </w:p>
          <w:p w:rsidR="00E10385" w:rsidRDefault="00E10385">
            <w:pPr>
              <w:spacing w:after="0"/>
              <w:ind w:firstLine="0"/>
            </w:pPr>
            <w:r>
              <w:rPr>
                <w:i/>
                <w:iCs/>
              </w:rPr>
              <w:t xml:space="preserve">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1β) Μόνο για </w:t>
            </w:r>
            <w:r>
              <w:rPr>
                <w:b/>
                <w:bCs/>
                <w:i/>
                <w:iCs/>
              </w:rPr>
              <w:t>δημόσιες συμβάσεις προμηθειών και δημόσιες συμβάσεις υπηρεσιών</w:t>
            </w:r>
            <w:r>
              <w:t>:</w:t>
            </w:r>
          </w:p>
          <w:p w:rsidR="00E10385" w:rsidRDefault="00E10385">
            <w:pPr>
              <w:spacing w:after="0"/>
              <w:ind w:firstLine="0"/>
            </w:pPr>
            <w:r>
              <w:t>Κατά τη διάρκεια της περιόδου αναφοράς</w:t>
            </w:r>
            <w:r>
              <w:rPr>
                <w:rStyle w:val="a"/>
                <w:vertAlign w:val="superscript"/>
              </w:rPr>
              <w:endnoteReference w:id="39"/>
            </w:r>
            <w:r>
              <w:t xml:space="preserve">, ο οικονομικός φορέας έχει </w:t>
            </w:r>
            <w:r>
              <w:rPr>
                <w:b/>
                <w:bCs/>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10385" w:rsidRDefault="00E10385">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10385" w:rsidRDefault="00E10385">
            <w:pPr>
              <w:spacing w:after="0"/>
              <w:ind w:firstLine="0"/>
            </w:pPr>
            <w:r>
              <w:t>[…...........]</w:t>
            </w:r>
          </w:p>
          <w:tbl>
            <w:tblPr>
              <w:tblW w:w="0" w:type="auto"/>
              <w:tblInd w:w="3" w:type="dxa"/>
              <w:tblLayout w:type="fixed"/>
              <w:tblLook w:val="0000"/>
            </w:tblPr>
            <w:tblGrid>
              <w:gridCol w:w="1057"/>
              <w:gridCol w:w="1052"/>
              <w:gridCol w:w="1052"/>
              <w:gridCol w:w="1185"/>
            </w:tblGrid>
            <w:tr w:rsidR="00E10385">
              <w:tc>
                <w:tcPr>
                  <w:tcW w:w="1057" w:type="dxa"/>
                  <w:tcBorders>
                    <w:top w:val="single" w:sz="4" w:space="0" w:color="000000"/>
                    <w:left w:val="single" w:sz="4" w:space="0" w:color="000000"/>
                    <w:bottom w:val="single" w:sz="4" w:space="0" w:color="000000"/>
                  </w:tcBorders>
                </w:tcPr>
                <w:p w:rsidR="00E10385" w:rsidRDefault="00E10385">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E10385" w:rsidRDefault="00E10385">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E10385" w:rsidRDefault="00E10385">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sz w:val="14"/>
                      <w:szCs w:val="14"/>
                    </w:rPr>
                    <w:t>παραλήπτες</w:t>
                  </w:r>
                </w:p>
              </w:tc>
            </w:tr>
            <w:tr w:rsidR="00E10385">
              <w:tc>
                <w:tcPr>
                  <w:tcW w:w="1057" w:type="dxa"/>
                  <w:tcBorders>
                    <w:top w:val="single" w:sz="4" w:space="0" w:color="000000"/>
                    <w:left w:val="single" w:sz="4" w:space="0" w:color="000000"/>
                    <w:bottom w:val="single" w:sz="4" w:space="0" w:color="000000"/>
                  </w:tcBorders>
                </w:tcPr>
                <w:p w:rsidR="00E10385" w:rsidRDefault="00E10385">
                  <w:pPr>
                    <w:snapToGrid w:val="0"/>
                    <w:spacing w:after="0"/>
                  </w:pPr>
                </w:p>
              </w:tc>
              <w:tc>
                <w:tcPr>
                  <w:tcW w:w="1052" w:type="dxa"/>
                  <w:tcBorders>
                    <w:top w:val="single" w:sz="4" w:space="0" w:color="000000"/>
                    <w:left w:val="single" w:sz="4" w:space="0" w:color="000000"/>
                    <w:bottom w:val="single" w:sz="4" w:space="0" w:color="000000"/>
                  </w:tcBorders>
                </w:tcPr>
                <w:p w:rsidR="00E10385" w:rsidRDefault="00E10385">
                  <w:pPr>
                    <w:snapToGrid w:val="0"/>
                    <w:spacing w:after="0"/>
                  </w:pPr>
                </w:p>
              </w:tc>
              <w:tc>
                <w:tcPr>
                  <w:tcW w:w="1052" w:type="dxa"/>
                  <w:tcBorders>
                    <w:top w:val="single" w:sz="4" w:space="0" w:color="000000"/>
                    <w:left w:val="single" w:sz="4" w:space="0" w:color="000000"/>
                    <w:bottom w:val="single" w:sz="4" w:space="0" w:color="000000"/>
                  </w:tcBorders>
                </w:tcPr>
                <w:p w:rsidR="00E10385" w:rsidRDefault="00E10385">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pPr>
                </w:p>
              </w:tc>
            </w:tr>
          </w:tbl>
          <w:p w:rsidR="00E10385" w:rsidRDefault="00E10385">
            <w:pPr>
              <w:spacing w:after="0"/>
            </w:pP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2) Ο οικονομικός φορέας μπορεί να χρησιμοποιήσει το ακόλουθο </w:t>
            </w:r>
            <w:r>
              <w:rPr>
                <w:b/>
                <w:bCs/>
              </w:rPr>
              <w:t>τεχνικό προσωπικό ή τις ακόλουθες τεχνικές υπηρεσίες</w:t>
            </w:r>
            <w:r>
              <w:rPr>
                <w:rStyle w:val="a"/>
                <w:vertAlign w:val="superscript"/>
              </w:rPr>
              <w:endnoteReference w:id="41"/>
            </w:r>
            <w:r>
              <w:t>, ιδίως τους υπεύθυνους για τον έλεγχο της ποιότητας:</w:t>
            </w:r>
          </w:p>
          <w:p w:rsidR="00E10385" w:rsidRDefault="00E10385">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3) Ο οικονομικός φορέας χρησιμοποιεί τον ακόλουθο </w:t>
            </w:r>
            <w:r>
              <w:rPr>
                <w:b/>
                <w:bCs/>
              </w:rPr>
              <w:t>τεχνικό εξοπλισμό και λαμβάνει τα ακόλουθα μέτρα για την διασφάλιση της ποιότητας</w:t>
            </w:r>
            <w:r>
              <w:t xml:space="preserve"> και τα </w:t>
            </w:r>
            <w:r>
              <w:rPr>
                <w:b/>
                <w:bCs/>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4) Ο οικονομικός φορέας θα μπορεί να εφαρμόσει τα ακόλουθα συστήματα </w:t>
            </w:r>
            <w:r>
              <w:rPr>
                <w:b/>
                <w:bCs/>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10385" w:rsidRDefault="00E10385">
            <w:pPr>
              <w:spacing w:after="0"/>
              <w:ind w:firstLine="0"/>
            </w:pPr>
            <w:r>
              <w:t xml:space="preserve">Ο οικονομικός φορέας </w:t>
            </w:r>
            <w:r>
              <w:rPr>
                <w:b/>
                <w:bCs/>
              </w:rPr>
              <w:t>θα</w:t>
            </w:r>
            <w:r>
              <w:t xml:space="preserve"> επιτρέπει τη διενέργεια </w:t>
            </w:r>
            <w:r>
              <w:rPr>
                <w:b/>
                <w:bCs/>
              </w:rPr>
              <w:t>ελέγχων</w:t>
            </w:r>
            <w:r>
              <w:rPr>
                <w:rStyle w:val="a"/>
                <w:vertAlign w:val="superscript"/>
              </w:rPr>
              <w:endnoteReference w:id="42"/>
            </w:r>
            <w:r>
              <w:t xml:space="preserve"> όσον αφορά το </w:t>
            </w:r>
            <w:r>
              <w:rPr>
                <w:b/>
                <w:bCs/>
              </w:rPr>
              <w:t>παραγωγικό δυναμικό</w:t>
            </w:r>
            <w:r>
              <w:t xml:space="preserve"> ή τις </w:t>
            </w:r>
            <w:r>
              <w:rPr>
                <w:b/>
                <w:bCs/>
              </w:rPr>
              <w:t>τεχνικές ικανότητες</w:t>
            </w:r>
            <w:r>
              <w:t xml:space="preserve"> του οικονομικού φορέα και, εφόσον κρίνεται αναγκαίο, όσον αφορά τα </w:t>
            </w:r>
            <w:r>
              <w:rPr>
                <w:b/>
                <w:bCs/>
              </w:rPr>
              <w:t>μέσα μελέτης και έρευνας</w:t>
            </w:r>
            <w:r>
              <w:t xml:space="preserve"> που αυτός διαθέτει καθώς και τα </w:t>
            </w:r>
            <w:r>
              <w:rPr>
                <w:b/>
                <w:bCs/>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 Ναι [] Όχι</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6) Οι ακόλουθοι </w:t>
            </w:r>
            <w:r>
              <w:rPr>
                <w:b/>
                <w:bCs/>
              </w:rPr>
              <w:t>τίτλοι σπουδών και επαγγελματικών προσόντων</w:t>
            </w:r>
            <w:r>
              <w:t xml:space="preserve"> διατίθενται από:</w:t>
            </w:r>
          </w:p>
          <w:p w:rsidR="00E10385" w:rsidRDefault="00E10385">
            <w:pPr>
              <w:spacing w:after="0"/>
              <w:ind w:firstLine="0"/>
            </w:pPr>
            <w:r>
              <w:t>α) τον ίδιο τον πάροχο υπηρεσιών ή τον εργολάβο,</w:t>
            </w:r>
          </w:p>
          <w:p w:rsidR="00E10385" w:rsidRDefault="00E10385">
            <w:pPr>
              <w:spacing w:after="0"/>
              <w:ind w:firstLine="0"/>
            </w:pPr>
            <w:r>
              <w:rPr>
                <w:b/>
                <w:bCs/>
                <w:i/>
                <w:iCs/>
              </w:rPr>
              <w:t>και/ή</w:t>
            </w:r>
            <w:r>
              <w:t xml:space="preserve"> (ανάλογα με τις απαιτήσεις που ορίζονται στη σχετική πρόσκληση ή διακήρυξη ή στα έγγραφα της σύμβασης)</w:t>
            </w:r>
          </w:p>
          <w:p w:rsidR="00E10385" w:rsidRDefault="00E10385">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p>
          <w:p w:rsidR="00E10385" w:rsidRDefault="00E10385">
            <w:pPr>
              <w:spacing w:after="0"/>
              <w:ind w:firstLine="0"/>
            </w:pPr>
            <w:r>
              <w:t>α)[......................................……]</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β)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7) Ο οικονομικός φορέας θα μπορεί να εφαρμόζει τα ακόλουθα </w:t>
            </w:r>
            <w:r>
              <w:rPr>
                <w:b/>
                <w:bCs/>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rPr>
          <w:trHeight w:val="2683"/>
        </w:trPr>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 xml:space="preserve">Έτος, μέσο ετήσιο εργατοϋπαλληλικό προσωπικό: </w:t>
            </w:r>
          </w:p>
          <w:p w:rsidR="00E10385" w:rsidRDefault="00E10385">
            <w:pPr>
              <w:spacing w:after="0"/>
              <w:ind w:firstLine="0"/>
            </w:pPr>
            <w:r>
              <w:t xml:space="preserve">[........], [.........] </w:t>
            </w:r>
          </w:p>
          <w:p w:rsidR="00E10385" w:rsidRDefault="00E10385">
            <w:pPr>
              <w:spacing w:after="0"/>
              <w:ind w:firstLine="0"/>
            </w:pPr>
            <w:r>
              <w:t xml:space="preserve">[........], [.........] </w:t>
            </w:r>
          </w:p>
          <w:p w:rsidR="00E10385" w:rsidRDefault="00E10385">
            <w:pPr>
              <w:spacing w:after="0"/>
              <w:ind w:firstLine="0"/>
            </w:pPr>
            <w:r>
              <w:t xml:space="preserve">[........], [.........] </w:t>
            </w:r>
          </w:p>
          <w:p w:rsidR="00E10385" w:rsidRDefault="00E10385">
            <w:pPr>
              <w:spacing w:after="0"/>
              <w:ind w:firstLine="0"/>
            </w:pPr>
            <w:r>
              <w:t>Έτος, αριθμός διευθυντικών στελεχών:</w:t>
            </w:r>
          </w:p>
          <w:p w:rsidR="00E10385" w:rsidRDefault="00E10385">
            <w:pPr>
              <w:spacing w:after="0"/>
              <w:ind w:firstLine="0"/>
            </w:pPr>
            <w:r>
              <w:t xml:space="preserve">[........], [.........] </w:t>
            </w:r>
          </w:p>
          <w:p w:rsidR="00E10385" w:rsidRDefault="00E10385">
            <w:pPr>
              <w:spacing w:after="0"/>
              <w:ind w:firstLine="0"/>
            </w:pPr>
            <w:r>
              <w:t xml:space="preserve">[........], [.........] </w:t>
            </w:r>
          </w:p>
          <w:p w:rsidR="00E10385" w:rsidRDefault="00E10385">
            <w:pPr>
              <w:spacing w:after="0"/>
              <w:ind w:firstLine="0"/>
            </w:pPr>
            <w:r>
              <w:t xml:space="preserve">[........], [.........] </w:t>
            </w:r>
          </w:p>
        </w:tc>
      </w:tr>
      <w:tr w:rsidR="00E10385">
        <w:tc>
          <w:tcPr>
            <w:tcW w:w="4479" w:type="dxa"/>
            <w:tcBorders>
              <w:top w:val="nil"/>
              <w:left w:val="single" w:sz="4" w:space="0" w:color="000000"/>
              <w:bottom w:val="single" w:sz="4" w:space="0" w:color="000000"/>
              <w:right w:val="nil"/>
            </w:tcBorders>
          </w:tcPr>
          <w:p w:rsidR="00E10385" w:rsidRDefault="00E10385">
            <w:pPr>
              <w:spacing w:after="0"/>
              <w:ind w:firstLine="0"/>
            </w:pPr>
            <w:r>
              <w:t xml:space="preserve">9) Ο οικονομικός φορέας θα έχει στη διάθεσή του τα ακόλουθα </w:t>
            </w:r>
            <w:r>
              <w:rPr>
                <w:b/>
                <w:bCs/>
              </w:rPr>
              <w:t xml:space="preserve">μηχανήματα, εγκαταστάσεις και τεχνικό εξοπλισμό </w:t>
            </w:r>
            <w:r>
              <w:t>για την εκτέλεση της σύμβασης:</w:t>
            </w:r>
          </w:p>
        </w:tc>
        <w:tc>
          <w:tcPr>
            <w:tcW w:w="4510" w:type="dxa"/>
            <w:tcBorders>
              <w:top w:val="nil"/>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10) Ο οικονομικός φορέας </w:t>
            </w:r>
            <w:r>
              <w:rPr>
                <w:b/>
                <w:bCs/>
              </w:rPr>
              <w:t>προτίθεται, να αναθέσει σε τρίτους υπό μορφή υπεργολαβίας</w:t>
            </w:r>
            <w:r>
              <w:rPr>
                <w:rStyle w:val="a"/>
                <w:vertAlign w:val="superscript"/>
              </w:rPr>
              <w:endnoteReference w:id="43"/>
            </w:r>
            <w:r>
              <w:t xml:space="preserve"> το ακόλουθο</w:t>
            </w:r>
            <w:r>
              <w:rPr>
                <w:b/>
                <w:bCs/>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11) Για </w:t>
            </w:r>
            <w:r>
              <w:rPr>
                <w:b/>
                <w:bCs/>
                <w:i/>
                <w:iCs/>
              </w:rPr>
              <w:t xml:space="preserve">δημόσιες συμβάσεις προμηθειών </w:t>
            </w:r>
            <w:r>
              <w:t>:</w:t>
            </w:r>
          </w:p>
          <w:p w:rsidR="00E10385" w:rsidRDefault="00E10385">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10385" w:rsidRDefault="00E10385">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E10385" w:rsidRDefault="00E10385">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r>
              <w:t>[] Ναι [] Όχι</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 Ναι [] Όχι</w:t>
            </w:r>
          </w:p>
          <w:p w:rsidR="00E10385" w:rsidRDefault="00E10385">
            <w:pPr>
              <w:spacing w:after="0"/>
              <w:ind w:firstLine="0"/>
              <w:rPr>
                <w:i/>
                <w:iCs/>
              </w:rPr>
            </w:pPr>
          </w:p>
          <w:p w:rsidR="00E10385" w:rsidRDefault="00E10385">
            <w:pPr>
              <w:spacing w:after="0"/>
              <w:ind w:firstLine="0"/>
              <w:rPr>
                <w:i/>
                <w:iCs/>
              </w:rPr>
            </w:pPr>
          </w:p>
          <w:p w:rsidR="00E10385" w:rsidRDefault="00E10385">
            <w:pPr>
              <w:spacing w:after="0"/>
              <w:ind w:firstLine="0"/>
            </w:pPr>
            <w:r>
              <w:rPr>
                <w:i/>
                <w:iCs/>
              </w:rPr>
              <w:t>(διαδικτυακή διεύθυνση, αρχή ή φορέας έκδοσης, επακριβή στοιχεία αναφοράς των εγγράφων):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12) Για </w:t>
            </w:r>
            <w:r>
              <w:rPr>
                <w:b/>
                <w:bCs/>
                <w:i/>
                <w:iCs/>
              </w:rPr>
              <w:t>δημόσιες συμβάσεις προμηθειών</w:t>
            </w:r>
            <w:r>
              <w:t>:</w:t>
            </w:r>
          </w:p>
          <w:p w:rsidR="00E10385" w:rsidRDefault="00E10385">
            <w:pPr>
              <w:spacing w:after="0"/>
              <w:ind w:firstLine="0"/>
            </w:pPr>
            <w:r>
              <w:t xml:space="preserve">Μπορεί ο οικονομικός φορέας να προσκομίσει τα απαιτούμενα </w:t>
            </w:r>
            <w:r>
              <w:rPr>
                <w:b/>
                <w:bCs/>
              </w:rPr>
              <w:t>πιστοποιητικά</w:t>
            </w:r>
            <w:r>
              <w:t xml:space="preserve"> που έχουν εκδοθεί από επίσημα </w:t>
            </w:r>
            <w:r>
              <w:rPr>
                <w:b/>
                <w:bCs/>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10385" w:rsidRDefault="00E10385">
            <w:pPr>
              <w:spacing w:after="0"/>
              <w:ind w:firstLine="0"/>
            </w:pPr>
            <w:r>
              <w:rPr>
                <w:b/>
                <w:bCs/>
              </w:rPr>
              <w:t>Εάν όχι</w:t>
            </w:r>
            <w:r>
              <w:t>, εξηγήστε τους λόγους και αναφέρετε ποια άλλα αποδεικτικά μέσα μπορούν να προσκομιστούν:</w:t>
            </w:r>
          </w:p>
          <w:p w:rsidR="00E10385" w:rsidRDefault="00E10385">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napToGrid w:val="0"/>
              <w:spacing w:after="0"/>
              <w:ind w:firstLine="0"/>
            </w:pPr>
          </w:p>
          <w:p w:rsidR="00E10385" w:rsidRDefault="00E10385">
            <w:pPr>
              <w:spacing w:after="0"/>
              <w:ind w:firstLine="0"/>
            </w:pPr>
            <w:r>
              <w:t>[] Ναι [] Όχι</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w:t>
            </w:r>
          </w:p>
          <w:p w:rsidR="00E10385" w:rsidRDefault="00E10385">
            <w:pPr>
              <w:spacing w:after="0"/>
              <w:ind w:firstLine="0"/>
            </w:pPr>
          </w:p>
          <w:p w:rsidR="00E10385" w:rsidRDefault="00E10385">
            <w:pPr>
              <w:spacing w:after="0"/>
              <w:ind w:firstLine="0"/>
              <w:rPr>
                <w:i/>
                <w:iCs/>
              </w:rPr>
            </w:pPr>
          </w:p>
          <w:p w:rsidR="00E10385" w:rsidRDefault="00E10385">
            <w:pPr>
              <w:spacing w:after="0"/>
              <w:ind w:firstLine="0"/>
            </w:pPr>
            <w:r>
              <w:rPr>
                <w:i/>
                <w:iCs/>
              </w:rPr>
              <w:t>(διαδικτυακή διεύθυνση, αρχή ή φορέας έκδοσης, επακριβή στοιχεία αναφοράς των εγγράφων): [……][……][……]</w:t>
            </w:r>
          </w:p>
        </w:tc>
      </w:tr>
    </w:tbl>
    <w:p w:rsidR="00E10385" w:rsidRDefault="00E10385">
      <w:pPr>
        <w:pStyle w:val="SectionTitle"/>
        <w:ind w:firstLine="0"/>
      </w:pPr>
    </w:p>
    <w:p w:rsidR="00E10385" w:rsidRDefault="00E10385">
      <w:pPr>
        <w:jc w:val="center"/>
        <w:rPr>
          <w:b/>
          <w:bCs/>
        </w:rPr>
      </w:pPr>
    </w:p>
    <w:p w:rsidR="00E10385" w:rsidRDefault="00E10385">
      <w:pPr>
        <w:pageBreakBefore/>
        <w:jc w:val="center"/>
      </w:pPr>
      <w:r>
        <w:rPr>
          <w:b/>
          <w:bCs/>
        </w:rPr>
        <w:t>Δ: Συστήματα διασφάλισης ποιότητας και πρότυπα περιβαλλοντικής διαχείρισης</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color w:val="000000"/>
              </w:rPr>
              <w:t xml:space="preserve">Θα είναι σε θέση ο οικονομικός φορέας να προσκομίσει </w:t>
            </w:r>
            <w:r>
              <w:rPr>
                <w:b/>
                <w:bCs/>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bCs/>
                <w:color w:val="000000"/>
              </w:rPr>
              <w:t>πρότυπα διασφάλισης ποιότητας</w:t>
            </w:r>
            <w:r>
              <w:rPr>
                <w:color w:val="000000"/>
              </w:rPr>
              <w:t>, συμπεριλαμβανομένης της προσβασιμότητας για άτομα με ειδικές ανάγκες;</w:t>
            </w:r>
          </w:p>
          <w:p w:rsidR="00E10385" w:rsidRDefault="00E10385">
            <w:pPr>
              <w:spacing w:after="0"/>
              <w:ind w:firstLine="0"/>
            </w:pPr>
            <w:r>
              <w:rPr>
                <w:b/>
                <w:bCs/>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10385" w:rsidRDefault="00E10385">
            <w:pPr>
              <w:spacing w:after="0"/>
              <w:ind w:firstLine="0"/>
            </w:pPr>
            <w:r>
              <w:rPr>
                <w:i/>
                <w:iCs/>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 [……]</w:t>
            </w: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pPr>
            <w:r>
              <w:rPr>
                <w:i/>
                <w:iCs/>
              </w:rPr>
              <w:t>(διαδικτυακή διεύθυνση, αρχή ή φορέας έκδοσης, επακριβή στοιχεία αναφοράς των εγγράφων): [……][……][……]</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t xml:space="preserve">Θα είναι σε θέση ο οικονομικός φορέας να προσκομίσει </w:t>
            </w:r>
            <w:r>
              <w:rPr>
                <w:b/>
                <w:bCs/>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bCs/>
              </w:rPr>
              <w:t>συστήματα ή πρότυπα περιβαλλοντικής διαχείρισης</w:t>
            </w:r>
            <w:r>
              <w:t>;</w:t>
            </w:r>
          </w:p>
          <w:p w:rsidR="00E10385" w:rsidRDefault="00E10385">
            <w:pPr>
              <w:spacing w:after="0"/>
              <w:ind w:firstLine="0"/>
            </w:pPr>
            <w:r>
              <w:rPr>
                <w:b/>
                <w:bCs/>
              </w:rPr>
              <w:t>Εάν όχι</w:t>
            </w:r>
            <w:r>
              <w:t xml:space="preserve">, εξηγήστε τους λόγους και διευκρινίστε ποια άλλα αποδεικτικά μέσα μπορούν να προσκομιστούν όσον αφορά τα </w:t>
            </w:r>
            <w:r>
              <w:rPr>
                <w:b/>
                <w:bCs/>
              </w:rPr>
              <w:t>συστήματα ή πρότυπα περιβαλλοντικής διαχείρισης</w:t>
            </w:r>
            <w:r>
              <w:t>:</w:t>
            </w:r>
          </w:p>
          <w:p w:rsidR="00E10385" w:rsidRDefault="00E10385">
            <w:pPr>
              <w:spacing w:after="0"/>
              <w:ind w:firstLine="0"/>
            </w:pPr>
          </w:p>
          <w:p w:rsidR="00E10385" w:rsidRDefault="00E10385">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jc w:val="left"/>
            </w:pPr>
            <w:r>
              <w:t>[] Ναι [] Όχι</w:t>
            </w: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p>
          <w:p w:rsidR="00E10385" w:rsidRDefault="00E10385">
            <w:pPr>
              <w:spacing w:after="0"/>
              <w:ind w:firstLine="0"/>
              <w:jc w:val="left"/>
            </w:pPr>
            <w:r>
              <w:t>[……] [……]</w:t>
            </w: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rPr>
                <w:i/>
                <w:iCs/>
              </w:rPr>
            </w:pPr>
          </w:p>
          <w:p w:rsidR="00E10385" w:rsidRDefault="00E10385">
            <w:pPr>
              <w:spacing w:after="0"/>
              <w:ind w:firstLine="0"/>
              <w:jc w:val="left"/>
            </w:pPr>
            <w:r>
              <w:rPr>
                <w:i/>
                <w:iCs/>
              </w:rPr>
              <w:t>(διαδικτυακή διεύθυνση, αρχή ή φορέας έκδοσης, επακριβή στοιχεία αναφοράς των εγγράφων): [……][……][……]</w:t>
            </w:r>
          </w:p>
        </w:tc>
      </w:tr>
    </w:tbl>
    <w:p w:rsidR="00E10385" w:rsidRDefault="00E10385">
      <w:pPr>
        <w:ind w:firstLine="0"/>
        <w:jc w:val="center"/>
      </w:pPr>
    </w:p>
    <w:p w:rsidR="00E10385" w:rsidRDefault="00E10385">
      <w:pPr>
        <w:pageBreakBefore/>
        <w:ind w:firstLine="0"/>
        <w:jc w:val="center"/>
      </w:pPr>
      <w:r>
        <w:rPr>
          <w:b/>
          <w:bCs/>
        </w:rPr>
        <w:t>Μέρος V: Περιορισμός του αριθμού των πληρούντων τα κριτήρια επιλογής υποψηφίων</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E10385" w:rsidRDefault="00E10385">
      <w:pPr>
        <w:pBdr>
          <w:top w:val="single" w:sz="4" w:space="1" w:color="000000"/>
          <w:left w:val="single" w:sz="4" w:space="4" w:color="000000"/>
          <w:bottom w:val="single" w:sz="4" w:space="1" w:color="000000"/>
          <w:right w:val="single" w:sz="4" w:space="4" w:color="000000"/>
        </w:pBdr>
        <w:shd w:val="clear" w:color="auto" w:fill="BFBFBF"/>
        <w:ind w:firstLine="0"/>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10385" w:rsidRDefault="00E10385">
      <w:pPr>
        <w:ind w:firstLine="0"/>
      </w:pPr>
      <w:r>
        <w:rPr>
          <w:b/>
          <w:bCs/>
        </w:rPr>
        <w:t>Ο οικονομικός φορέας δηλώνει ότι:</w:t>
      </w:r>
    </w:p>
    <w:tbl>
      <w:tblPr>
        <w:tblW w:w="0" w:type="auto"/>
        <w:tblInd w:w="-106" w:type="dxa"/>
        <w:tblLayout w:type="fixed"/>
        <w:tblLook w:val="0000"/>
      </w:tblPr>
      <w:tblGrid>
        <w:gridCol w:w="4479"/>
        <w:gridCol w:w="4510"/>
      </w:tblGrid>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i/>
                <w:iCs/>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rPr>
                <w:b/>
                <w:bCs/>
                <w:i/>
                <w:iCs/>
              </w:rPr>
              <w:t>Απάντηση:</w:t>
            </w:r>
          </w:p>
        </w:tc>
      </w:tr>
      <w:tr w:rsidR="00E10385">
        <w:tc>
          <w:tcPr>
            <w:tcW w:w="4479" w:type="dxa"/>
            <w:tcBorders>
              <w:top w:val="single" w:sz="4" w:space="0" w:color="000000"/>
              <w:left w:val="single" w:sz="4" w:space="0" w:color="000000"/>
              <w:bottom w:val="single" w:sz="4" w:space="0" w:color="000000"/>
              <w:right w:val="nil"/>
            </w:tcBorders>
          </w:tcPr>
          <w:p w:rsidR="00E10385" w:rsidRDefault="00E10385">
            <w:pPr>
              <w:spacing w:after="0"/>
              <w:ind w:firstLine="0"/>
            </w:pPr>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10385" w:rsidRDefault="00E10385">
            <w:pPr>
              <w:spacing w:after="0"/>
              <w:ind w:firstLine="0"/>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E10385" w:rsidRDefault="00E10385">
            <w:pPr>
              <w:spacing w:after="0"/>
              <w:ind w:firstLine="0"/>
            </w:pPr>
            <w:r>
              <w:rPr>
                <w:i/>
                <w:iCs/>
              </w:rPr>
              <w:t>Εάν ορισμένα από τα εν λόγω πιστοποιητικά ή λοιπές μορφές αποδεικτικών στοιχείων διατίθενται ηλεκτρονικά</w:t>
            </w:r>
            <w:r>
              <w:rPr>
                <w:rStyle w:val="a"/>
                <w:i/>
                <w:iCs/>
              </w:rPr>
              <w:endnoteReference w:id="44"/>
            </w:r>
            <w:r>
              <w:rPr>
                <w:i/>
                <w:iCs/>
              </w:rPr>
              <w:t xml:space="preserve">, αναφέρετε για το </w:t>
            </w:r>
            <w:r>
              <w:rPr>
                <w:b/>
                <w:bCs/>
                <w:i/>
                <w:iCs/>
              </w:rPr>
              <w:t>καθένα:</w:t>
            </w:r>
          </w:p>
        </w:tc>
        <w:tc>
          <w:tcPr>
            <w:tcW w:w="4510" w:type="dxa"/>
            <w:tcBorders>
              <w:top w:val="single" w:sz="4" w:space="0" w:color="000000"/>
              <w:left w:val="single" w:sz="4" w:space="0" w:color="000000"/>
              <w:bottom w:val="single" w:sz="4" w:space="0" w:color="000000"/>
              <w:right w:val="single" w:sz="4" w:space="0" w:color="000000"/>
            </w:tcBorders>
          </w:tcPr>
          <w:p w:rsidR="00E10385" w:rsidRDefault="00E10385">
            <w:pPr>
              <w:spacing w:after="0"/>
              <w:ind w:firstLine="0"/>
            </w:pPr>
            <w:r>
              <w:t>[….]</w:t>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pPr>
            <w:r>
              <w:t>[] Ναι [] Όχι</w:t>
            </w:r>
            <w:r>
              <w:rPr>
                <w:rStyle w:val="a"/>
                <w:vertAlign w:val="superscript"/>
              </w:rPr>
              <w:endnoteReference w:id="45"/>
            </w:r>
          </w:p>
          <w:p w:rsidR="00E10385" w:rsidRDefault="00E10385">
            <w:pPr>
              <w:spacing w:after="0"/>
              <w:ind w:firstLine="0"/>
            </w:pPr>
          </w:p>
          <w:p w:rsidR="00E10385" w:rsidRDefault="00E10385">
            <w:pPr>
              <w:spacing w:after="0"/>
              <w:ind w:firstLine="0"/>
            </w:pPr>
          </w:p>
          <w:p w:rsidR="00E10385" w:rsidRDefault="00E10385">
            <w:pPr>
              <w:spacing w:after="0"/>
              <w:ind w:firstLine="0"/>
            </w:pPr>
          </w:p>
          <w:p w:rsidR="00E10385" w:rsidRDefault="00E10385">
            <w:pPr>
              <w:spacing w:after="0"/>
              <w:ind w:firstLine="0"/>
              <w:rPr>
                <w:i/>
                <w:iCs/>
              </w:rPr>
            </w:pPr>
          </w:p>
          <w:p w:rsidR="00E10385" w:rsidRDefault="00E10385">
            <w:pPr>
              <w:spacing w:after="0"/>
              <w:ind w:firstLine="0"/>
            </w:pPr>
            <w:r>
              <w:rPr>
                <w:i/>
                <w:iCs/>
              </w:rPr>
              <w:t>(διαδικτυακή διεύθυνση, αρχή ή φορέας έκδοσης, επακριβή στοιχεία αναφοράς των εγγράφων): [……][……][……]</w:t>
            </w:r>
            <w:r>
              <w:rPr>
                <w:rStyle w:val="a"/>
                <w:i/>
                <w:iCs/>
                <w:vertAlign w:val="superscript"/>
              </w:rPr>
              <w:endnoteReference w:id="46"/>
            </w:r>
          </w:p>
        </w:tc>
      </w:tr>
    </w:tbl>
    <w:p w:rsidR="00E10385" w:rsidRDefault="00E10385">
      <w:pPr>
        <w:pStyle w:val="ChapterTitle"/>
      </w:pPr>
    </w:p>
    <w:p w:rsidR="00E10385" w:rsidRDefault="00E10385">
      <w:pPr>
        <w:pStyle w:val="ChapterTitle"/>
        <w:pageBreakBefore/>
      </w:pPr>
      <w:r>
        <w:t>Μέρος VI: Τελικές δηλώσεις</w:t>
      </w:r>
    </w:p>
    <w:p w:rsidR="00E10385" w:rsidRDefault="00E10385">
      <w:pPr>
        <w:ind w:firstLine="0"/>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10385" w:rsidRDefault="00E10385">
      <w:pPr>
        <w:ind w:firstLine="0"/>
      </w:pPr>
      <w:r>
        <w:rPr>
          <w:i/>
          <w:iCs/>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
        </w:rPr>
        <w:endnoteReference w:id="47"/>
      </w:r>
      <w:r>
        <w:rPr>
          <w:i/>
          <w:iCs/>
        </w:rPr>
        <w:t>, εκτός εάν :</w:t>
      </w:r>
    </w:p>
    <w:p w:rsidR="00E10385" w:rsidRDefault="00E10385">
      <w:pPr>
        <w:ind w:firstLine="0"/>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
          <w:vertAlign w:val="superscript"/>
        </w:rPr>
        <w:endnoteReference w:id="48"/>
      </w:r>
      <w:r>
        <w:rPr>
          <w:rStyle w:val="a"/>
          <w:i/>
          <w:iCs/>
        </w:rPr>
        <w:t>.</w:t>
      </w:r>
    </w:p>
    <w:p w:rsidR="00E10385" w:rsidRDefault="00E10385">
      <w:pPr>
        <w:ind w:firstLine="0"/>
      </w:pPr>
      <w:r>
        <w:rPr>
          <w:rStyle w:val="a"/>
          <w:i/>
          <w:iCs/>
        </w:rPr>
        <w:t>β) η αναθέτουσα αρχή ή ο αναθέτων φορέας έχουν ήδη στην κατοχή τους τα σχετικά έγγραφα.</w:t>
      </w:r>
    </w:p>
    <w:p w:rsidR="00E10385" w:rsidRDefault="00E10385">
      <w:pPr>
        <w:ind w:firstLine="0"/>
      </w:pPr>
      <w:r>
        <w:rPr>
          <w:i/>
          <w:iCs/>
        </w:rPr>
        <w:t xml:space="preserve">Ο κάτωθι υπογεγραμμένος δίδω επισήμως τη συγκατάθεσή μου στον Δήμο Έδεσσας,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E10385" w:rsidRDefault="00E10385">
      <w:pPr>
        <w:ind w:firstLine="0"/>
        <w:rPr>
          <w:i/>
          <w:iCs/>
        </w:rPr>
      </w:pPr>
    </w:p>
    <w:p w:rsidR="00E10385" w:rsidRDefault="00E10385">
      <w:pPr>
        <w:ind w:firstLine="0"/>
      </w:pPr>
      <w:r>
        <w:rPr>
          <w:i/>
          <w:iCs/>
        </w:rPr>
        <w:t xml:space="preserve">Ημερομηνία, τόπος και, όπου ζητείται ή είναι απαραίτητο, υπογραφή(-ές): [……]   </w:t>
      </w:r>
    </w:p>
    <w:p w:rsidR="00E10385" w:rsidRDefault="00E10385">
      <w:pPr>
        <w:pageBreakBefore/>
        <w:ind w:firstLine="0"/>
      </w:pPr>
    </w:p>
    <w:p w:rsidR="00E10385" w:rsidRDefault="00E10385">
      <w:bookmarkStart w:id="1" w:name="_GoBack"/>
      <w:bookmarkEnd w:id="1"/>
    </w:p>
    <w:sectPr w:rsidR="00E10385" w:rsidSect="00E10385">
      <w:headerReference w:type="default" r:id="rId8"/>
      <w:footerReference w:type="default" r:id="rId9"/>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385" w:rsidRDefault="00E10385">
      <w:pPr>
        <w:spacing w:after="0" w:line="240" w:lineRule="auto"/>
      </w:pPr>
      <w:r>
        <w:separator/>
      </w:r>
    </w:p>
  </w:endnote>
  <w:endnote w:type="continuationSeparator" w:id="0">
    <w:p w:rsidR="00E10385" w:rsidRDefault="00E10385">
      <w:pPr>
        <w:spacing w:after="0" w:line="240" w:lineRule="auto"/>
      </w:pPr>
      <w:r>
        <w:continuationSeparator/>
      </w:r>
    </w:p>
  </w:endnote>
  <w:endnote w:id="1">
    <w:p w:rsidR="00E10385" w:rsidRDefault="00E10385">
      <w:r>
        <w:rPr>
          <w:rStyle w:val="a1"/>
        </w:rPr>
        <w:endnoteRef/>
      </w:r>
      <w:r>
        <w:br w:type="page"/>
      </w:r>
    </w:p>
    <w:p w:rsidR="00E10385" w:rsidRDefault="00E10385">
      <w:pPr>
        <w:pageBreakBefore/>
      </w:pPr>
    </w:p>
    <w:p w:rsidR="00E10385" w:rsidRDefault="00E10385">
      <w:pPr>
        <w:pStyle w:val="EndnoteText"/>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E10385" w:rsidRDefault="00E10385">
      <w:pPr>
        <w:pStyle w:val="EndnoteText"/>
        <w:tabs>
          <w:tab w:val="left" w:pos="284"/>
        </w:tabs>
        <w:ind w:firstLine="0"/>
      </w:pPr>
      <w:r>
        <w:rPr>
          <w:rStyle w:val="a1"/>
        </w:rPr>
        <w:endnoteRef/>
      </w:r>
      <w:r>
        <w:tab/>
        <w:t>Επαναλάβετε τα στοιχεία των αρμοδίων, όνομα και επώνυμο, όσες φορές χρειάζεται.</w:t>
      </w:r>
    </w:p>
  </w:endnote>
  <w:endnote w:id="3">
    <w:p w:rsidR="00E10385" w:rsidRDefault="00E10385">
      <w:pPr>
        <w:pStyle w:val="EndnoteText"/>
        <w:tabs>
          <w:tab w:val="left" w:pos="284"/>
        </w:tabs>
        <w:ind w:firstLine="0"/>
      </w:pPr>
      <w:r>
        <w:rPr>
          <w:rStyle w:val="a1"/>
        </w:rPr>
        <w:endnoteRef/>
      </w:r>
      <w:r>
        <w:tab/>
        <w:t xml:space="preserve">Βλέπε </w:t>
      </w:r>
      <w:r>
        <w:rPr>
          <w:rStyle w:val="DeltaViewInsertio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10385" w:rsidRDefault="00E10385">
      <w:pPr>
        <w:pStyle w:val="EndnoteText"/>
        <w:tabs>
          <w:tab w:val="left" w:pos="284"/>
        </w:tabs>
        <w:ind w:firstLine="0"/>
      </w:pPr>
      <w:r>
        <w:rPr>
          <w:rStyle w:val="DeltaViewInsertion"/>
          <w:i w:val="0"/>
          <w:iCs w:val="0"/>
          <w:lang w:eastAsia="zh-CN"/>
        </w:rPr>
        <w:tab/>
        <w:t>Πολύ 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10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2 εκατομμύρια ευρώ</w:t>
      </w:r>
      <w:r>
        <w:rPr>
          <w:rStyle w:val="DeltaViewInsertion"/>
          <w:b w:val="0"/>
          <w:bCs w:val="0"/>
          <w:i w:val="0"/>
          <w:iCs w:val="0"/>
          <w:lang w:eastAsia="zh-CN"/>
        </w:rPr>
        <w:t>.</w:t>
      </w:r>
    </w:p>
    <w:p w:rsidR="00E10385" w:rsidRDefault="00E10385">
      <w:pPr>
        <w:pStyle w:val="EndnoteText"/>
        <w:tabs>
          <w:tab w:val="left" w:pos="284"/>
        </w:tabs>
        <w:ind w:firstLine="0"/>
      </w:pPr>
      <w:r>
        <w:rPr>
          <w:rStyle w:val="DeltaViewInsertion"/>
          <w:i w:val="0"/>
          <w:iCs w:val="0"/>
          <w:lang w:eastAsia="zh-CN"/>
        </w:rPr>
        <w:tab/>
        <w:t>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50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10 εκατομμύρια ευρώ</w:t>
      </w:r>
      <w:r>
        <w:rPr>
          <w:rStyle w:val="DeltaViewInsertion"/>
          <w:b w:val="0"/>
          <w:bCs w:val="0"/>
          <w:i w:val="0"/>
          <w:iCs w:val="0"/>
          <w:lang w:eastAsia="zh-CN"/>
        </w:rPr>
        <w:t>.</w:t>
      </w:r>
    </w:p>
    <w:p w:rsidR="00E10385" w:rsidRDefault="00E10385">
      <w:pPr>
        <w:pStyle w:val="EndnoteText"/>
        <w:tabs>
          <w:tab w:val="left" w:pos="284"/>
        </w:tabs>
        <w:ind w:firstLine="0"/>
      </w:pPr>
      <w:r>
        <w:rPr>
          <w:rStyle w:val="DeltaViewInsertion"/>
          <w:i w:val="0"/>
          <w:iCs w:val="0"/>
          <w:lang w:eastAsia="zh-CN"/>
        </w:rPr>
        <w:tab/>
        <w:t xml:space="preserve">Μεσαίες επιχειρήσεις: επιχειρήσεις που δεν είναι ούτε πολύ μικρές ούτε μικρές και </w:t>
      </w:r>
      <w:r>
        <w:t xml:space="preserve">οι οποίες </w:t>
      </w:r>
      <w:r>
        <w:rPr>
          <w:b/>
          <w:bCs/>
        </w:rPr>
        <w:t>απασχολούν λιγότερους από 250 εργαζομένους</w:t>
      </w:r>
      <w:r>
        <w:t xml:space="preserve"> και των οποίων ο </w:t>
      </w:r>
      <w:r>
        <w:rPr>
          <w:b/>
          <w:bCs/>
        </w:rPr>
        <w:t>ετήσιος κύκλος εργασιών δεν υπερβαίνει τα 50 εκατομμύρια ευρώ</w:t>
      </w:r>
      <w:r>
        <w:t xml:space="preserve"> </w:t>
      </w:r>
      <w:r>
        <w:rPr>
          <w:b/>
          <w:bCs/>
          <w:i/>
          <w:iCs/>
        </w:rPr>
        <w:t>και/ή</w:t>
      </w:r>
      <w:r>
        <w:t xml:space="preserve"> το </w:t>
      </w:r>
      <w:r>
        <w:rPr>
          <w:b/>
          <w:bCs/>
        </w:rPr>
        <w:t>σύνολο του ετήσιου ισολογισμού δεν υπερβαίνει τα 43 εκατομμύρια ευρώ</w:t>
      </w:r>
      <w:r>
        <w:t>.</w:t>
      </w:r>
    </w:p>
  </w:endnote>
  <w:endnote w:id="4">
    <w:p w:rsidR="00E10385" w:rsidRDefault="00E10385">
      <w:pPr>
        <w:pStyle w:val="EndnoteText"/>
        <w:tabs>
          <w:tab w:val="left" w:pos="284"/>
        </w:tabs>
        <w:ind w:firstLine="0"/>
      </w:pPr>
      <w:r>
        <w:rPr>
          <w:rStyle w:val="a1"/>
        </w:rPr>
        <w:endnoteRef/>
      </w:r>
      <w:r>
        <w:tab/>
        <w:t>Έχει δηλαδή ως κύριο σκοπό την κοινωνική και επαγγελματική ένταξη ατόμων με αναπηρία ή μειονεκτούντων ατόμων.</w:t>
      </w:r>
    </w:p>
  </w:endnote>
  <w:endnote w:id="5">
    <w:p w:rsidR="00E10385" w:rsidRDefault="00E10385">
      <w:pPr>
        <w:pStyle w:val="EndnoteText"/>
        <w:tabs>
          <w:tab w:val="left" w:pos="284"/>
        </w:tabs>
        <w:ind w:firstLine="0"/>
      </w:pPr>
      <w:r>
        <w:rPr>
          <w:rStyle w:val="a1"/>
        </w:rPr>
        <w:endnoteRef/>
      </w:r>
      <w:r>
        <w:tab/>
        <w:t>Τα δικαιολογητικά και η κατάταξη, εάν υπάρχουν, αναφέρονται στην πιστοποίηση.</w:t>
      </w:r>
    </w:p>
  </w:endnote>
  <w:endnote w:id="6">
    <w:p w:rsidR="00E10385" w:rsidRDefault="00E10385">
      <w:pPr>
        <w:pStyle w:val="EndnoteText"/>
        <w:tabs>
          <w:tab w:val="left" w:pos="284"/>
        </w:tabs>
        <w:ind w:firstLine="0"/>
      </w:pPr>
      <w:r>
        <w:rPr>
          <w:rStyle w:val="a1"/>
        </w:rPr>
        <w:endnoteRef/>
      </w:r>
      <w:r>
        <w:tab/>
        <w:t>Ειδικότερα ως μέλος ένωσης ή κοινοπραξίας ή άλλου παρόμοιου καθεστώτος.</w:t>
      </w:r>
    </w:p>
  </w:endnote>
  <w:endnote w:id="7">
    <w:p w:rsidR="00E10385" w:rsidRDefault="00E10385">
      <w:pPr>
        <w:pStyle w:val="EndnoteText"/>
        <w:tabs>
          <w:tab w:val="left" w:pos="284"/>
        </w:tabs>
        <w:ind w:firstLine="0"/>
      </w:pPr>
      <w:r>
        <w:rPr>
          <w:rStyle w:val="a1"/>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E10385" w:rsidRDefault="00E10385">
      <w:pPr>
        <w:pStyle w:val="EndnoteText"/>
        <w:tabs>
          <w:tab w:val="left" w:pos="284"/>
        </w:tabs>
        <w:ind w:firstLine="0"/>
      </w:pPr>
      <w:r>
        <w:rPr>
          <w:rStyle w:val="a1"/>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10385" w:rsidRDefault="00E10385">
      <w:pPr>
        <w:pStyle w:val="EndnoteText"/>
        <w:tabs>
          <w:tab w:val="left" w:pos="284"/>
        </w:tabs>
        <w:ind w:firstLine="0"/>
      </w:pPr>
      <w:r>
        <w:rPr>
          <w:rStyle w:val="a1"/>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10385" w:rsidRDefault="00E10385">
      <w:pPr>
        <w:pStyle w:val="EndnoteText"/>
        <w:tabs>
          <w:tab w:val="left" w:pos="284"/>
        </w:tabs>
        <w:ind w:firstLine="0"/>
      </w:pPr>
      <w:r>
        <w:rPr>
          <w:rStyle w:val="a1"/>
        </w:rPr>
        <w:endnoteRef/>
      </w:r>
      <w:r>
        <w:tab/>
        <w:t>Σύμφωνα με άρθρο 73 παρ. 1 (β). Στον Κανονισμό ΕΕΕΣ (Κανονισμός ΕΕ 2016/7) αναφέρεται ως “διαφθορά”.</w:t>
      </w:r>
    </w:p>
  </w:endnote>
  <w:endnote w:id="11">
    <w:p w:rsidR="00E10385" w:rsidRDefault="00E10385">
      <w:pPr>
        <w:pStyle w:val="EndnoteText"/>
        <w:tabs>
          <w:tab w:val="left" w:pos="284"/>
        </w:tabs>
        <w:ind w:firstLine="0"/>
      </w:pPr>
      <w:r>
        <w:rPr>
          <w:rStyle w:val="a1"/>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bCs/>
        </w:rPr>
        <w:t>ν. 3560/2007</w:t>
      </w:r>
      <w:r>
        <w:t xml:space="preserve"> </w:t>
      </w:r>
      <w:r>
        <w:rPr>
          <w:b/>
          <w:bCs/>
        </w:rPr>
        <w:t xml:space="preserve">(ΦΕΚ 103/Α), </w:t>
      </w:r>
      <w:r>
        <w:rPr>
          <w:i/>
          <w:iCs/>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iCs/>
        </w:rPr>
        <w:t>προσθήκη καθόσον στο ν. Άρθρο 73 παρ. 1 β αναφέρεται η κείμενη νομοθεσία)</w:t>
      </w:r>
      <w:r>
        <w:t>.</w:t>
      </w:r>
    </w:p>
  </w:endnote>
  <w:endnote w:id="12">
    <w:p w:rsidR="00E10385" w:rsidRDefault="00E10385">
      <w:pPr>
        <w:pStyle w:val="EndnoteText"/>
        <w:tabs>
          <w:tab w:val="left" w:pos="284"/>
        </w:tabs>
        <w:ind w:firstLine="0"/>
      </w:pPr>
      <w:r>
        <w:rPr>
          <w:rStyle w:val="a1"/>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0"/>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10385" w:rsidRDefault="00E10385">
      <w:pPr>
        <w:pStyle w:val="EndnoteText"/>
        <w:tabs>
          <w:tab w:val="left" w:pos="284"/>
        </w:tabs>
        <w:ind w:firstLine="0"/>
      </w:pPr>
      <w:r>
        <w:rPr>
          <w:rStyle w:val="a1"/>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10385" w:rsidRDefault="00E10385">
      <w:pPr>
        <w:pStyle w:val="EndnoteText"/>
        <w:tabs>
          <w:tab w:val="left" w:pos="284"/>
        </w:tabs>
        <w:ind w:firstLine="0"/>
      </w:pPr>
      <w:r>
        <w:rPr>
          <w:rStyle w:val="a1"/>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bCs w:val="0"/>
          <w:i w:val="0"/>
          <w:iCs w:val="0"/>
          <w:color w:val="000000"/>
          <w:lang w:eastAsia="zh-CN"/>
        </w:rPr>
        <w:t xml:space="preserve"> (ΕΕ L 309 της 25.11.2005, σ.15) </w:t>
      </w:r>
      <w:r>
        <w:rPr>
          <w:rStyle w:val="a0"/>
          <w:color w:val="000000"/>
        </w:rPr>
        <w:t xml:space="preserve"> </w:t>
      </w:r>
      <w:r>
        <w:rPr>
          <w:rStyle w:val="DeltaViewInsertion"/>
          <w:b w:val="0"/>
          <w:bCs w:val="0"/>
          <w:i w:val="0"/>
          <w:iCs w:val="0"/>
          <w:color w:val="000000"/>
          <w:lang w:eastAsia="zh-CN"/>
        </w:rPr>
        <w:t xml:space="preserve">που ενσωματώθηκε με το ν. 3691/2008 </w:t>
      </w:r>
      <w:r>
        <w:rPr>
          <w:rStyle w:val="DeltaViewInsertion"/>
          <w:b w:val="0"/>
          <w:bCs w:val="0"/>
          <w:i w:val="0"/>
          <w:iCs w:val="0"/>
          <w:color w:val="000000"/>
          <w:spacing w:val="-10"/>
          <w:lang w:eastAsia="zh-CN"/>
        </w:rPr>
        <w:t>(ΦΕΚ 166/Α)</w:t>
      </w:r>
      <w:r>
        <w:rPr>
          <w:rStyle w:val="DeltaViewInsertion"/>
          <w:i w:val="0"/>
          <w:iCs w:val="0"/>
          <w:color w:val="000000"/>
          <w:spacing w:val="-10"/>
          <w:lang w:eastAsia="zh-CN"/>
        </w:rPr>
        <w:t xml:space="preserve"> </w:t>
      </w:r>
      <w:r>
        <w:rPr>
          <w:rStyle w:val="DeltaViewInsertion"/>
          <w:color w:val="000000"/>
          <w:spacing w:val="-10"/>
          <w:lang w:eastAsia="zh-CN"/>
        </w:rPr>
        <w:t>“</w:t>
      </w:r>
      <w:r>
        <w:rPr>
          <w:rStyle w:val="DeltaViewInsertio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bCs w:val="0"/>
          <w:i w:val="0"/>
          <w:iCs w:val="0"/>
          <w:color w:val="000000"/>
          <w:lang w:eastAsia="zh-CN"/>
        </w:rPr>
        <w:t>”.</w:t>
      </w:r>
    </w:p>
  </w:endnote>
  <w:endnote w:id="15">
    <w:p w:rsidR="00E10385" w:rsidRDefault="00E10385">
      <w:pPr>
        <w:pStyle w:val="EndnoteText"/>
        <w:tabs>
          <w:tab w:val="left" w:pos="284"/>
        </w:tabs>
        <w:ind w:firstLine="0"/>
      </w:pPr>
      <w:r>
        <w:rPr>
          <w:rStyle w:val="a1"/>
        </w:rPr>
        <w:endnoteRef/>
      </w:r>
      <w:r>
        <w:rPr>
          <w:rStyle w:val="DeltaViewInsertio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b w:val="0"/>
          <w:bCs w:val="0"/>
          <w:i w:val="0"/>
          <w:iCs w:val="0"/>
          <w:color w:val="000000"/>
          <w:lang w:eastAsia="zh-CN"/>
        </w:rPr>
        <w:t>.</w:t>
      </w:r>
    </w:p>
  </w:endnote>
  <w:endnote w:id="16">
    <w:p w:rsidR="00E10385" w:rsidRDefault="00E10385">
      <w:pPr>
        <w:pStyle w:val="EndnoteText"/>
        <w:tabs>
          <w:tab w:val="left" w:pos="284"/>
        </w:tabs>
        <w:ind w:firstLine="0"/>
      </w:pPr>
      <w:r>
        <w:rPr>
          <w:rStyle w:val="a1"/>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10385" w:rsidRDefault="00E10385">
      <w:pPr>
        <w:pStyle w:val="EndnoteText"/>
        <w:tabs>
          <w:tab w:val="left" w:pos="284"/>
        </w:tabs>
        <w:ind w:firstLine="0"/>
      </w:pPr>
      <w:r>
        <w:rPr>
          <w:rStyle w:val="a1"/>
        </w:rPr>
        <w:endnoteRef/>
      </w:r>
      <w:r>
        <w:tab/>
        <w:t>Επαναλάβετε όσες φορές χρειάζεται.</w:t>
      </w:r>
    </w:p>
  </w:endnote>
  <w:endnote w:id="18">
    <w:p w:rsidR="00E10385" w:rsidRDefault="00E10385">
      <w:pPr>
        <w:pStyle w:val="EndnoteText"/>
        <w:tabs>
          <w:tab w:val="left" w:pos="284"/>
        </w:tabs>
        <w:ind w:firstLine="0"/>
      </w:pPr>
      <w:r>
        <w:rPr>
          <w:rStyle w:val="a1"/>
        </w:rPr>
        <w:endnoteRef/>
      </w:r>
      <w:r>
        <w:tab/>
        <w:t>Επαναλάβετε όσες φορές χρειάζεται.</w:t>
      </w:r>
    </w:p>
  </w:endnote>
  <w:endnote w:id="19">
    <w:p w:rsidR="00E10385" w:rsidRDefault="00E10385">
      <w:pPr>
        <w:pStyle w:val="EndnoteText"/>
        <w:tabs>
          <w:tab w:val="left" w:pos="284"/>
        </w:tabs>
        <w:ind w:firstLine="0"/>
      </w:pPr>
      <w:r>
        <w:rPr>
          <w:rStyle w:val="a1"/>
        </w:rPr>
        <w:endnoteRef/>
      </w:r>
      <w:r>
        <w:tab/>
        <w:t>Επαναλάβετε όσες φορές χρειάζεται.</w:t>
      </w:r>
    </w:p>
  </w:endnote>
  <w:endnote w:id="20">
    <w:p w:rsidR="00E10385" w:rsidRDefault="00E10385">
      <w:pPr>
        <w:pStyle w:val="EndnoteText"/>
        <w:tabs>
          <w:tab w:val="left" w:pos="284"/>
        </w:tabs>
        <w:ind w:firstLine="0"/>
      </w:pPr>
      <w:r>
        <w:rPr>
          <w:rStyle w:val="a1"/>
          <w:rFonts w:ascii="Times New Roman" w:hAnsi="Times New Roman" w:cs="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10385" w:rsidRDefault="00E10385">
      <w:pPr>
        <w:pStyle w:val="EndnoteText"/>
        <w:tabs>
          <w:tab w:val="left" w:pos="284"/>
        </w:tabs>
        <w:ind w:firstLine="0"/>
      </w:pPr>
      <w:r>
        <w:rPr>
          <w:rStyle w:val="a1"/>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10385" w:rsidRDefault="00E10385">
      <w:pPr>
        <w:pStyle w:val="EndnoteText"/>
        <w:tabs>
          <w:tab w:val="left" w:pos="284"/>
        </w:tabs>
        <w:ind w:firstLine="0"/>
      </w:pPr>
      <w:r>
        <w:rPr>
          <w:rStyle w:val="a1"/>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10385" w:rsidRDefault="00E10385">
      <w:pPr>
        <w:pStyle w:val="EndnoteText"/>
        <w:tabs>
          <w:tab w:val="left" w:pos="284"/>
        </w:tabs>
        <w:ind w:firstLine="0"/>
      </w:pPr>
      <w:r>
        <w:rPr>
          <w:rStyle w:val="a1"/>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10385" w:rsidRDefault="00E10385">
      <w:pPr>
        <w:pStyle w:val="EndnoteText"/>
        <w:tabs>
          <w:tab w:val="left" w:pos="284"/>
        </w:tabs>
        <w:ind w:firstLine="0"/>
      </w:pPr>
      <w:r>
        <w:rPr>
          <w:rStyle w:val="a1"/>
        </w:rPr>
        <w:endnoteRef/>
      </w:r>
      <w:r>
        <w:tab/>
        <w:t>Επαναλάβετε όσες φορές χρειάζεται.</w:t>
      </w:r>
    </w:p>
  </w:endnote>
  <w:endnote w:id="25">
    <w:p w:rsidR="00E10385" w:rsidRDefault="00E10385">
      <w:pPr>
        <w:pStyle w:val="EndnoteText"/>
        <w:tabs>
          <w:tab w:val="left" w:pos="284"/>
        </w:tabs>
        <w:ind w:firstLine="0"/>
      </w:pPr>
      <w:r>
        <w:rPr>
          <w:rStyle w:val="a1"/>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10385" w:rsidRDefault="00E10385">
      <w:pPr>
        <w:pStyle w:val="EndnoteText"/>
        <w:tabs>
          <w:tab w:val="left" w:pos="284"/>
        </w:tabs>
        <w:ind w:firstLine="0"/>
      </w:pPr>
      <w:r>
        <w:rPr>
          <w:rStyle w:val="a1"/>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E10385" w:rsidRDefault="00E10385">
      <w:pPr>
        <w:pStyle w:val="EndnoteText"/>
        <w:tabs>
          <w:tab w:val="left" w:pos="284"/>
        </w:tabs>
        <w:ind w:firstLine="0"/>
      </w:pPr>
      <w:r>
        <w:rPr>
          <w:rStyle w:val="a1"/>
        </w:rPr>
        <w:endnoteRef/>
      </w:r>
      <w:r>
        <w:tab/>
        <w:t>Άρθρο 73 παρ. 5.</w:t>
      </w:r>
    </w:p>
  </w:endnote>
  <w:endnote w:id="28">
    <w:p w:rsidR="00E10385" w:rsidRDefault="00E10385">
      <w:pPr>
        <w:pStyle w:val="EndnoteText"/>
        <w:tabs>
          <w:tab w:val="left" w:pos="284"/>
        </w:tabs>
        <w:ind w:firstLine="0"/>
      </w:pPr>
      <w:r>
        <w:rPr>
          <w:rStyle w:val="a1"/>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10385" w:rsidRDefault="00E10385">
      <w:pPr>
        <w:pStyle w:val="EndnoteText"/>
        <w:tabs>
          <w:tab w:val="left" w:pos="284"/>
        </w:tabs>
        <w:ind w:firstLine="0"/>
      </w:pPr>
      <w:r>
        <w:rPr>
          <w:rStyle w:val="a1"/>
        </w:rPr>
        <w:endnoteRef/>
      </w:r>
      <w:r>
        <w:tab/>
        <w:t>Όπως προσδιορίζεται στο άρθρο 24 ή στα έγγραφα της σύμβασης</w:t>
      </w:r>
      <w:r>
        <w:rPr>
          <w:b/>
          <w:bCs/>
          <w:i/>
          <w:iCs/>
        </w:rPr>
        <w:t>.</w:t>
      </w:r>
    </w:p>
  </w:endnote>
  <w:endnote w:id="30">
    <w:p w:rsidR="00E10385" w:rsidRDefault="00E10385">
      <w:pPr>
        <w:pStyle w:val="EndnoteText"/>
        <w:tabs>
          <w:tab w:val="left" w:pos="284"/>
        </w:tabs>
        <w:ind w:firstLine="0"/>
      </w:pPr>
      <w:r>
        <w:rPr>
          <w:rStyle w:val="a1"/>
        </w:rPr>
        <w:endnoteRef/>
      </w:r>
      <w:r>
        <w:tab/>
        <w:t>Πρβλ άρθρο 48.</w:t>
      </w:r>
    </w:p>
  </w:endnote>
  <w:endnote w:id="31">
    <w:p w:rsidR="00E10385" w:rsidRDefault="00E10385">
      <w:pPr>
        <w:pStyle w:val="EndnoteText"/>
        <w:tabs>
          <w:tab w:val="left" w:pos="284"/>
        </w:tabs>
        <w:ind w:firstLine="0"/>
      </w:pPr>
      <w:r>
        <w:rPr>
          <w:rStyle w:val="a1"/>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10385" w:rsidRDefault="00E10385">
      <w:pPr>
        <w:pStyle w:val="EndnoteText"/>
        <w:tabs>
          <w:tab w:val="left" w:pos="284"/>
        </w:tabs>
        <w:ind w:firstLine="0"/>
      </w:pPr>
      <w:r>
        <w:rPr>
          <w:rStyle w:val="a1"/>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10385" w:rsidRDefault="00E10385">
      <w:pPr>
        <w:pStyle w:val="EndnoteText"/>
        <w:tabs>
          <w:tab w:val="left" w:pos="284"/>
        </w:tabs>
        <w:ind w:firstLine="0"/>
      </w:pPr>
      <w:r>
        <w:rPr>
          <w:rStyle w:val="a1"/>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10385" w:rsidRDefault="00E10385">
      <w:pPr>
        <w:pStyle w:val="EndnoteText"/>
        <w:tabs>
          <w:tab w:val="left" w:pos="284"/>
        </w:tabs>
        <w:ind w:firstLine="0"/>
      </w:pPr>
      <w:r>
        <w:rPr>
          <w:rStyle w:val="a1"/>
        </w:rPr>
        <w:endnoteRef/>
      </w:r>
      <w:r>
        <w:tab/>
        <w:t xml:space="preserve"> Μόνον εφόσον επιτρέπεται </w:t>
      </w:r>
      <w:r>
        <w:rPr>
          <w:b/>
          <w:bCs/>
          <w:i/>
          <w:iCs/>
        </w:rPr>
        <w:t xml:space="preserve">στη σχετική διακήρυξη ή στην πρόσκληση ή στα έγγραφα της σύμβασης που αναφέρονται στην διακήρυξη. </w:t>
      </w:r>
    </w:p>
  </w:endnote>
  <w:endnote w:id="35">
    <w:p w:rsidR="00E10385" w:rsidRDefault="00E10385">
      <w:pPr>
        <w:pStyle w:val="EndnoteText"/>
        <w:tabs>
          <w:tab w:val="left" w:pos="284"/>
        </w:tabs>
        <w:ind w:firstLine="0"/>
      </w:pPr>
      <w:r>
        <w:rPr>
          <w:rStyle w:val="a1"/>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bCs/>
          <w:i/>
          <w:iCs/>
        </w:rPr>
        <w:t xml:space="preserve">. </w:t>
      </w:r>
    </w:p>
  </w:endnote>
  <w:endnote w:id="36">
    <w:p w:rsidR="00E10385" w:rsidRDefault="00E10385">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7">
    <w:p w:rsidR="00E10385" w:rsidRDefault="00E10385">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8">
    <w:p w:rsidR="00E10385" w:rsidRDefault="00E10385">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πέντε έτη και να </w:t>
      </w:r>
      <w:r>
        <w:rPr>
          <w:b/>
          <w:bCs/>
        </w:rPr>
        <w:t>επιτρέπουν</w:t>
      </w:r>
      <w:r>
        <w:t xml:space="preserve"> την τεκμηρίωση εμπειρίας  που </w:t>
      </w:r>
      <w:r>
        <w:rPr>
          <w:b/>
          <w:bCs/>
        </w:rPr>
        <w:t>υπερβαίνει</w:t>
      </w:r>
      <w:r>
        <w:t xml:space="preserve"> τα πέντε έτη.</w:t>
      </w:r>
    </w:p>
  </w:endnote>
  <w:endnote w:id="39">
    <w:p w:rsidR="00E10385" w:rsidRDefault="00E10385">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τρία έτη και να </w:t>
      </w:r>
      <w:r>
        <w:rPr>
          <w:b/>
          <w:bCs/>
        </w:rPr>
        <w:t>επιτρέπουν</w:t>
      </w:r>
      <w:r>
        <w:t xml:space="preserve"> την τεκμηρίωση εμπειρίας που </w:t>
      </w:r>
      <w:r>
        <w:rPr>
          <w:b/>
          <w:bCs/>
        </w:rPr>
        <w:t>υπερβαίνει</w:t>
      </w:r>
      <w:r>
        <w:t xml:space="preserve"> τα τρία έτη.</w:t>
      </w:r>
    </w:p>
  </w:endnote>
  <w:endnote w:id="40">
    <w:p w:rsidR="00E10385" w:rsidRDefault="00E10385">
      <w:pPr>
        <w:pStyle w:val="EndnoteText"/>
        <w:tabs>
          <w:tab w:val="left" w:pos="284"/>
        </w:tabs>
        <w:ind w:firstLine="0"/>
      </w:pPr>
      <w:r>
        <w:rPr>
          <w:rStyle w:val="a1"/>
        </w:rPr>
        <w:endnoteRef/>
      </w:r>
      <w:r>
        <w:tab/>
        <w:t xml:space="preserve">Πρέπει να απαριθμούνται </w:t>
      </w:r>
      <w:r>
        <w:rPr>
          <w:b/>
          <w:bCs/>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10385" w:rsidRDefault="00E10385">
      <w:pPr>
        <w:pStyle w:val="EndnoteText"/>
        <w:tabs>
          <w:tab w:val="left" w:pos="284"/>
        </w:tabs>
        <w:ind w:firstLine="0"/>
      </w:pPr>
      <w:r>
        <w:rPr>
          <w:rStyle w:val="a1"/>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10385" w:rsidRDefault="00E10385">
      <w:pPr>
        <w:pStyle w:val="EndnoteText"/>
        <w:tabs>
          <w:tab w:val="left" w:pos="284"/>
        </w:tabs>
        <w:ind w:firstLine="0"/>
      </w:pPr>
      <w:r>
        <w:rPr>
          <w:rStyle w:val="a1"/>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10385" w:rsidRDefault="00E10385">
      <w:pPr>
        <w:pStyle w:val="EndnoteText"/>
        <w:tabs>
          <w:tab w:val="left" w:pos="284"/>
        </w:tabs>
        <w:ind w:firstLine="0"/>
      </w:pPr>
      <w:r>
        <w:rPr>
          <w:rStyle w:val="a1"/>
        </w:rPr>
        <w:endnoteRef/>
      </w:r>
      <w:r>
        <w:tab/>
        <w:t xml:space="preserve">Επισημαίνεται ότι εάν ο οικονομικός φορέας </w:t>
      </w:r>
      <w:r>
        <w:rPr>
          <w:b/>
          <w:bCs/>
          <w:u w:val="single"/>
        </w:rPr>
        <w:t>έχει</w:t>
      </w:r>
      <w:r>
        <w:t xml:space="preserve"> αποφασίσει να αναθέσει τμήμα της σύμβασης σε τρίτους υπό μορφή υπεργολαβίας </w:t>
      </w:r>
      <w:r>
        <w:rPr>
          <w:b/>
          <w:bCs/>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10385" w:rsidRDefault="00E10385">
      <w:pPr>
        <w:pStyle w:val="EndnoteText"/>
        <w:tabs>
          <w:tab w:val="left" w:pos="284"/>
        </w:tabs>
        <w:ind w:firstLine="0"/>
      </w:pPr>
      <w:r>
        <w:rPr>
          <w:rStyle w:val="a1"/>
        </w:rPr>
        <w:endnoteRef/>
      </w:r>
      <w:r>
        <w:tab/>
        <w:t>Διευκρινίστε ποιο στοιχείο αφορά η απάντηση.</w:t>
      </w:r>
    </w:p>
  </w:endnote>
  <w:endnote w:id="45">
    <w:p w:rsidR="00E10385" w:rsidRDefault="00E10385">
      <w:pPr>
        <w:pStyle w:val="EndnoteText"/>
        <w:tabs>
          <w:tab w:val="left" w:pos="284"/>
        </w:tabs>
        <w:ind w:firstLine="0"/>
      </w:pPr>
      <w:r>
        <w:rPr>
          <w:rStyle w:val="a1"/>
        </w:rPr>
        <w:endnoteRef/>
      </w:r>
      <w:r>
        <w:tab/>
        <w:t>Επαναλάβετε όσες φορές χρειάζεται.</w:t>
      </w:r>
    </w:p>
  </w:endnote>
  <w:endnote w:id="46">
    <w:p w:rsidR="00E10385" w:rsidRDefault="00E10385">
      <w:pPr>
        <w:pStyle w:val="EndnoteText"/>
        <w:tabs>
          <w:tab w:val="left" w:pos="284"/>
        </w:tabs>
        <w:ind w:firstLine="0"/>
      </w:pPr>
      <w:r>
        <w:rPr>
          <w:rStyle w:val="a1"/>
        </w:rPr>
        <w:endnoteRef/>
      </w:r>
      <w:r>
        <w:tab/>
        <w:t>Επαναλάβετε όσες φορές χρειάζεται.</w:t>
      </w:r>
    </w:p>
  </w:endnote>
  <w:endnote w:id="47">
    <w:p w:rsidR="00E10385" w:rsidRDefault="00E10385">
      <w:pPr>
        <w:pStyle w:val="EndnoteText"/>
        <w:tabs>
          <w:tab w:val="left" w:pos="284"/>
        </w:tabs>
        <w:ind w:firstLine="0"/>
      </w:pPr>
      <w:r>
        <w:rPr>
          <w:rStyle w:val="a1"/>
        </w:rPr>
        <w:endnoteRef/>
      </w:r>
      <w:r>
        <w:tab/>
        <w:t>Πρβλ και άρθρο 1 ν. 4250/2014</w:t>
      </w:r>
    </w:p>
  </w:endnote>
  <w:endnote w:id="48">
    <w:p w:rsidR="00E10385" w:rsidRDefault="00E10385">
      <w:pPr>
        <w:pStyle w:val="EndnoteText"/>
        <w:tabs>
          <w:tab w:val="left" w:pos="284"/>
        </w:tabs>
        <w:ind w:firstLine="0"/>
      </w:pPr>
      <w:r>
        <w:rPr>
          <w:rStyle w:val="a1"/>
        </w:rPr>
        <w:endnoteRef/>
      </w:r>
      <w:r>
        <w:tab/>
        <w:t>Υπό την προϋπόθεση ότι ο οικονομικός φορέας έχει παράσχει τις απαραίτητες πληροφορίες (</w:t>
      </w:r>
      <w:r>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libri Light">
    <w:panose1 w:val="00000000000000000000"/>
    <w:charset w:val="A1"/>
    <w:family w:val="swiss"/>
    <w:notTrueType/>
    <w:pitch w:val="variable"/>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85" w:rsidRDefault="00E10385">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385" w:rsidRDefault="00E10385">
      <w:pPr>
        <w:spacing w:after="0" w:line="240" w:lineRule="auto"/>
      </w:pPr>
      <w:r>
        <w:separator/>
      </w:r>
    </w:p>
  </w:footnote>
  <w:footnote w:type="continuationSeparator" w:id="0">
    <w:p w:rsidR="00E10385" w:rsidRDefault="00E103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85" w:rsidRDefault="00E10385">
    <w:pPr>
      <w:pStyle w:val="Header"/>
      <w:ind w:left="-1531"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385"/>
    <w:rsid w:val="00E103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Normal"/>
    <w:next w:val="Normal"/>
    <w:link w:val="Heading1Char"/>
    <w:uiPriority w:val="99"/>
    <w:qFormat/>
    <w:pPr>
      <w:keepNext/>
      <w:keepLines/>
      <w:spacing w:before="240" w:after="0"/>
      <w:outlineLvl w:val="0"/>
    </w:pPr>
    <w:rPr>
      <w:rFonts w:ascii="Calibri Light" w:hAnsi="Calibri Light" w:cs="Calibri Light"/>
      <w:sz w:val="32"/>
      <w:szCs w:val="3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libri Light" w:hAnsi="Calibri Light" w:cs="Calibri Light"/>
      <w:color w:val="auto"/>
      <w:kern w:val="1"/>
      <w:sz w:val="32"/>
      <w:szCs w:val="32"/>
      <w:lang w:eastAsia="zh-CN"/>
    </w:rPr>
  </w:style>
  <w:style w:type="character" w:customStyle="1" w:styleId="a">
    <w:name w:val="Χαρακτήρες υποσημείωσης"/>
    <w:uiPriority w:val="99"/>
  </w:style>
  <w:style w:type="character" w:customStyle="1" w:styleId="a0">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1">
    <w:name w:val="Χαρακτήρες σημείωσης τέλους"/>
    <w:uiPriority w:val="99"/>
    <w:rPr>
      <w:vertAlign w:val="superscript"/>
    </w:rPr>
  </w:style>
  <w:style w:type="character" w:customStyle="1" w:styleId="1">
    <w:name w:val="Παραπομπή σημείωσης τέλους1"/>
    <w:uiPriority w:val="99"/>
    <w:rPr>
      <w:vertAlign w:val="superscript"/>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sz w:val="20"/>
      <w:szCs w:val="20"/>
      <w:lang w:eastAsia="zh-CN"/>
    </w:r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sz w:val="16"/>
      <w:szCs w:val="16"/>
      <w:lang w:eastAsia="zh-CN"/>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styleId="EndnoteText">
    <w:name w:val="endnote text"/>
    <w:basedOn w:val="Normal"/>
    <w:link w:val="EndnoteTextChar"/>
    <w:uiPriority w:val="99"/>
    <w:rPr>
      <w:sz w:val="20"/>
      <w:szCs w:val="20"/>
    </w:rPr>
  </w:style>
  <w:style w:type="character" w:customStyle="1" w:styleId="EndnoteTextChar">
    <w:name w:val="Endnote Text Char"/>
    <w:basedOn w:val="DefaultParagraphFont"/>
    <w:link w:val="EndnoteText"/>
    <w:uiPriority w:val="99"/>
    <w:rPr>
      <w:rFonts w:ascii="Calibri" w:hAnsi="Calibri" w:cs="Calibri"/>
      <w:kern w:val="1"/>
      <w:sz w:val="20"/>
      <w:szCs w:val="20"/>
      <w:lang w:eastAsia="zh-CN"/>
    </w:rPr>
  </w:style>
  <w:style w:type="character" w:styleId="Hyperlink">
    <w:name w:val="Hyperlink"/>
    <w:basedOn w:val="DefaultParagraphFont"/>
    <w:uiPriority w:val="99"/>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ess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27</Pages>
  <Words>4534</Words>
  <Characters>25848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user</dc:creator>
  <cp:keywords/>
  <dc:description/>
  <cp:lastModifiedBy>User</cp:lastModifiedBy>
  <cp:revision>7</cp:revision>
  <dcterms:created xsi:type="dcterms:W3CDTF">2019-09-09T06:21:00Z</dcterms:created>
  <dcterms:modified xsi:type="dcterms:W3CDTF">2020-09-21T10:08:00Z</dcterms:modified>
</cp:coreProperties>
</file>